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body>
    <w:p w:rsidR="003338B1" w:rsidP="00D9739B" w:rsidRDefault="003338B1" w14:paraId="03978042" w14:textId="77777777">
      <w:pPr>
        <w:jc w:val="center"/>
        <w:rPr>
          <w:b/>
          <w:bCs/>
          <w:u w:val="single"/>
        </w:rPr>
      </w:pPr>
    </w:p>
    <w:p w:rsidRPr="003338B1" w:rsidR="003338B1" w:rsidP="003338B1" w:rsidRDefault="003338B1" w14:paraId="2CCCB56E" w14:textId="77777777">
      <w:pPr>
        <w:rPr>
          <w:rFonts w:ascii="Source Sans Pro Light" w:hAnsi="Source Sans Pro Light"/>
          <w:b/>
          <w:bCs/>
          <w:color w:val="002060"/>
          <w:sz w:val="36"/>
          <w:szCs w:val="36"/>
        </w:rPr>
      </w:pPr>
      <w:r w:rsidRPr="003338B1">
        <w:rPr>
          <w:rFonts w:ascii="Source Sans Pro Light" w:hAnsi="Source Sans Pro Light"/>
          <w:b/>
          <w:bCs/>
          <w:color w:val="002060"/>
          <w:sz w:val="36"/>
          <w:szCs w:val="36"/>
        </w:rPr>
        <w:t>VRP Working Group Meeting Minutes and Actions</w:t>
      </w:r>
    </w:p>
    <w:p w:rsidRPr="003338B1" w:rsidR="003338B1" w:rsidP="003338B1" w:rsidRDefault="003338B1" w14:paraId="5C4A0978" w14:textId="77777777">
      <w:pPr>
        <w:rPr>
          <w:rFonts w:ascii="Source Sans Pro Light" w:hAnsi="Source Sans Pro Light"/>
          <w:i/>
          <w:iCs/>
          <w:sz w:val="28"/>
          <w:szCs w:val="28"/>
        </w:rPr>
      </w:pPr>
      <w:r w:rsidRPr="003338B1">
        <w:rPr>
          <w:rFonts w:ascii="Source Sans Pro Light" w:hAnsi="Source Sans Pro Light"/>
          <w:i/>
          <w:iCs/>
          <w:sz w:val="28"/>
          <w:szCs w:val="28"/>
        </w:rPr>
        <w:t>Minutes</w:t>
      </w:r>
    </w:p>
    <w:p w:rsidR="003338B1" w:rsidP="003338B1" w:rsidRDefault="003338B1" w14:paraId="6169A6D4" w14:textId="6EFEF551">
      <w:pPr>
        <w:rPr>
          <w:b/>
          <w:bCs/>
          <w:u w:val="single"/>
        </w:rPr>
      </w:pPr>
    </w:p>
    <w:tbl>
      <w:tblPr>
        <w:tblStyle w:val="TableGrid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Pr="003338B1" w:rsidR="003338B1" w:rsidTr="003338B1" w14:paraId="3085E202" w14:textId="77777777">
        <w:trPr>
          <w:jc w:val="center"/>
        </w:trPr>
        <w:tc>
          <w:tcPr>
            <w:tcW w:w="4508" w:type="dxa"/>
            <w:vAlign w:val="center"/>
          </w:tcPr>
          <w:p w:rsidRPr="003338B1" w:rsidR="003338B1" w:rsidP="003338B1" w:rsidRDefault="003338B1" w14:paraId="5DFA10B2" w14:textId="33A3B30A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3338B1">
              <w:rPr>
                <w:rFonts w:ascii="Source Sans Pro Light" w:hAnsi="Source Sans Pro Light"/>
                <w:b/>
                <w:bCs/>
                <w:sz w:val="24"/>
                <w:szCs w:val="24"/>
              </w:rPr>
              <w:t>Meeting Date:</w:t>
            </w:r>
            <w:r w:rsidRPr="003338B1">
              <w:rPr>
                <w:rFonts w:ascii="Source Sans Pro Light" w:hAnsi="Source Sans Pro Light"/>
                <w:sz w:val="24"/>
                <w:szCs w:val="24"/>
              </w:rPr>
              <w:t xml:space="preserve"> </w:t>
            </w:r>
            <w:r w:rsidR="009C4802">
              <w:rPr>
                <w:rFonts w:ascii="Source Sans Pro Light" w:hAnsi="Source Sans Pro Light"/>
                <w:sz w:val="24"/>
                <w:szCs w:val="24"/>
              </w:rPr>
              <w:t xml:space="preserve">8 August </w:t>
            </w:r>
            <w:r w:rsidRPr="003338B1">
              <w:rPr>
                <w:rFonts w:ascii="Source Sans Pro Light" w:hAnsi="Source Sans Pro Light"/>
                <w:sz w:val="24"/>
                <w:szCs w:val="24"/>
              </w:rPr>
              <w:t>2024</w:t>
            </w:r>
          </w:p>
        </w:tc>
        <w:tc>
          <w:tcPr>
            <w:tcW w:w="4508" w:type="dxa"/>
            <w:vAlign w:val="center"/>
          </w:tcPr>
          <w:p w:rsidRPr="003338B1" w:rsidR="003338B1" w:rsidP="003338B1" w:rsidRDefault="003338B1" w14:paraId="5D5F6A82" w14:textId="1FF37DED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3338B1">
              <w:rPr>
                <w:rFonts w:ascii="Source Sans Pro Light" w:hAnsi="Source Sans Pro Light"/>
                <w:b/>
                <w:bCs/>
                <w:sz w:val="24"/>
                <w:szCs w:val="24"/>
              </w:rPr>
              <w:t>Meeting Time:</w:t>
            </w:r>
            <w:r w:rsidRPr="003338B1">
              <w:rPr>
                <w:rFonts w:ascii="Source Sans Pro Light" w:hAnsi="Source Sans Pro Light"/>
                <w:sz w:val="24"/>
                <w:szCs w:val="24"/>
              </w:rPr>
              <w:t xml:space="preserve"> 10:00 – 11:30</w:t>
            </w:r>
          </w:p>
        </w:tc>
      </w:tr>
      <w:tr w:rsidRPr="003338B1" w:rsidR="003338B1" w:rsidTr="003338B1" w14:paraId="0E5F2A6C" w14:textId="77777777">
        <w:trPr>
          <w:jc w:val="center"/>
        </w:trPr>
        <w:tc>
          <w:tcPr>
            <w:tcW w:w="4508" w:type="dxa"/>
            <w:vAlign w:val="center"/>
          </w:tcPr>
          <w:p w:rsidRPr="003338B1" w:rsidR="003338B1" w:rsidP="003338B1" w:rsidRDefault="003338B1" w14:paraId="18EBB7FA" w14:textId="77777777">
            <w:pPr>
              <w:rPr>
                <w:rFonts w:ascii="Source Sans Pro Light" w:hAnsi="Source Sans Pro Light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:rsidRPr="003338B1" w:rsidR="003338B1" w:rsidP="003338B1" w:rsidRDefault="003338B1" w14:paraId="25FDA2E6" w14:textId="77777777">
            <w:pPr>
              <w:rPr>
                <w:rFonts w:ascii="Source Sans Pro Light" w:hAnsi="Source Sans Pro Light"/>
                <w:b/>
                <w:bCs/>
                <w:sz w:val="24"/>
                <w:szCs w:val="24"/>
              </w:rPr>
            </w:pPr>
          </w:p>
        </w:tc>
      </w:tr>
      <w:tr w:rsidRPr="003338B1" w:rsidR="003338B1" w:rsidTr="003338B1" w14:paraId="49587489" w14:textId="77777777">
        <w:trPr>
          <w:jc w:val="center"/>
        </w:trPr>
        <w:tc>
          <w:tcPr>
            <w:tcW w:w="4508" w:type="dxa"/>
            <w:vAlign w:val="center"/>
          </w:tcPr>
          <w:p w:rsidRPr="003338B1" w:rsidR="003338B1" w:rsidP="003338B1" w:rsidRDefault="003338B1" w14:paraId="1B3C25F8" w14:textId="412135F4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3338B1">
              <w:rPr>
                <w:rFonts w:ascii="Source Sans Pro Light" w:hAnsi="Source Sans Pro Light"/>
                <w:b/>
                <w:bCs/>
                <w:sz w:val="24"/>
                <w:szCs w:val="24"/>
              </w:rPr>
              <w:t>Meeting Location:</w:t>
            </w:r>
            <w:r w:rsidRPr="003338B1">
              <w:rPr>
                <w:rFonts w:ascii="Source Sans Pro Light" w:hAnsi="Source Sans Pro Light"/>
                <w:sz w:val="24"/>
                <w:szCs w:val="24"/>
              </w:rPr>
              <w:t xml:space="preserve"> Microsoft Teams</w:t>
            </w:r>
          </w:p>
        </w:tc>
        <w:tc>
          <w:tcPr>
            <w:tcW w:w="4508" w:type="dxa"/>
            <w:vAlign w:val="center"/>
          </w:tcPr>
          <w:p w:rsidRPr="003338B1" w:rsidR="003338B1" w:rsidP="003338B1" w:rsidRDefault="003338B1" w14:paraId="6D895A41" w14:textId="2ECA921E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3338B1">
              <w:rPr>
                <w:rFonts w:ascii="Source Sans Pro Light" w:hAnsi="Source Sans Pro Light"/>
                <w:b/>
                <w:bCs/>
                <w:sz w:val="24"/>
                <w:szCs w:val="24"/>
              </w:rPr>
              <w:t>Chair:</w:t>
            </w:r>
            <w:r w:rsidRPr="003338B1">
              <w:rPr>
                <w:rFonts w:ascii="Source Sans Pro Light" w:hAnsi="Source Sans Pro Light"/>
                <w:sz w:val="24"/>
                <w:szCs w:val="24"/>
              </w:rPr>
              <w:t xml:space="preserve"> </w:t>
            </w:r>
            <w:r w:rsidR="00CF2639">
              <w:rPr>
                <w:rFonts w:ascii="Source Sans Pro Light" w:hAnsi="Source Sans Pro Light"/>
                <w:sz w:val="24"/>
                <w:szCs w:val="24"/>
              </w:rPr>
              <w:t>Euan Ballantyne</w:t>
            </w:r>
          </w:p>
        </w:tc>
      </w:tr>
      <w:tr w:rsidRPr="003338B1" w:rsidR="003338B1" w:rsidTr="003338B1" w14:paraId="05C9E7BB" w14:textId="77777777">
        <w:trPr>
          <w:jc w:val="center"/>
        </w:trPr>
        <w:tc>
          <w:tcPr>
            <w:tcW w:w="4508" w:type="dxa"/>
            <w:vAlign w:val="center"/>
          </w:tcPr>
          <w:p w:rsidRPr="003338B1" w:rsidR="003338B1" w:rsidP="003338B1" w:rsidRDefault="003338B1" w14:paraId="4D4EE9F0" w14:textId="77777777">
            <w:pPr>
              <w:rPr>
                <w:rFonts w:ascii="Source Sans Pro Light" w:hAnsi="Source Sans Pro Light"/>
                <w:b/>
                <w:bCs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:rsidRPr="003338B1" w:rsidR="003338B1" w:rsidP="003338B1" w:rsidRDefault="003338B1" w14:paraId="67716F5B" w14:textId="77777777">
            <w:pPr>
              <w:rPr>
                <w:rFonts w:ascii="Source Sans Pro Light" w:hAnsi="Source Sans Pro Light"/>
                <w:b/>
                <w:bCs/>
                <w:sz w:val="24"/>
                <w:szCs w:val="24"/>
              </w:rPr>
            </w:pPr>
          </w:p>
        </w:tc>
      </w:tr>
      <w:tr w:rsidRPr="003338B1" w:rsidR="003338B1" w:rsidTr="003338B1" w14:paraId="7DDA433C" w14:textId="77777777">
        <w:trPr>
          <w:jc w:val="center"/>
        </w:trPr>
        <w:tc>
          <w:tcPr>
            <w:tcW w:w="4508" w:type="dxa"/>
            <w:vAlign w:val="center"/>
          </w:tcPr>
          <w:p w:rsidRPr="003338B1" w:rsidR="003338B1" w:rsidP="003338B1" w:rsidRDefault="003338B1" w14:paraId="617B8E99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</w:p>
        </w:tc>
        <w:tc>
          <w:tcPr>
            <w:tcW w:w="4508" w:type="dxa"/>
            <w:vAlign w:val="center"/>
          </w:tcPr>
          <w:p w:rsidRPr="003338B1" w:rsidR="003338B1" w:rsidP="003338B1" w:rsidRDefault="003338B1" w14:paraId="5C1A73D3" w14:textId="291AB8A5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3338B1">
              <w:rPr>
                <w:rFonts w:ascii="Source Sans Pro Light" w:hAnsi="Source Sans Pro Light"/>
                <w:b/>
                <w:bCs/>
                <w:sz w:val="24"/>
                <w:szCs w:val="24"/>
              </w:rPr>
              <w:t>Secretariat:</w:t>
            </w:r>
            <w:r w:rsidRPr="003338B1">
              <w:rPr>
                <w:rFonts w:ascii="Source Sans Pro Light" w:hAnsi="Source Sans Pro Light"/>
                <w:sz w:val="24"/>
                <w:szCs w:val="24"/>
              </w:rPr>
              <w:t xml:space="preserve"> OBL &amp; Pay.UK</w:t>
            </w:r>
          </w:p>
        </w:tc>
      </w:tr>
    </w:tbl>
    <w:p w:rsidR="003338B1" w:rsidP="003338B1" w:rsidRDefault="003338B1" w14:paraId="461606F5" w14:textId="2DCB931A">
      <w:pPr>
        <w:rPr>
          <w:rFonts w:ascii="Source Sans Pro Light" w:hAnsi="Source Sans Pro Light"/>
          <w:sz w:val="24"/>
          <w:szCs w:val="24"/>
        </w:rPr>
      </w:pPr>
    </w:p>
    <w:p w:rsidR="003338B1" w:rsidP="003338B1" w:rsidRDefault="004421C2" w14:paraId="75D71FB0" w14:textId="7498CFD5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4A34D5F" wp14:editId="256A17B1">
                <wp:simplePos x="0" y="0"/>
                <wp:positionH relativeFrom="margin">
                  <wp:align>left</wp:align>
                </wp:positionH>
                <wp:positionV relativeFrom="paragraph">
                  <wp:posOffset>170815</wp:posOffset>
                </wp:positionV>
                <wp:extent cx="5791200" cy="28575"/>
                <wp:effectExtent l="0" t="0" r="19050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style="position:absolute;flip:y;z-index:25165824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spid="_x0000_s1026" strokecolor="black [3200]" strokeweight=".5pt" from="0,13.45pt" to="456pt,15.7pt" w14:anchorId="1DD6BDF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">
                <v:stroke joinstyle="miter"/>
                <w10:wrap anchorx="margin"/>
              </v:line>
            </w:pict>
          </mc:Fallback>
        </mc:AlternateContent>
      </w:r>
      <w:r w:rsidRPr="003338B1" w:rsidR="003338B1">
        <w:rPr>
          <w:rFonts w:ascii="Source Sans Pro Light" w:hAnsi="Source Sans Pro Light"/>
          <w:b/>
          <w:bCs/>
          <w:color w:val="002060"/>
          <w:sz w:val="28"/>
          <w:szCs w:val="28"/>
        </w:rPr>
        <w:t>ATTENDEES</w:t>
      </w:r>
    </w:p>
    <w:tbl>
      <w:tblPr>
        <w:tblStyle w:val="TableGrid"/>
        <w:tblW w:w="0" w:type="auto"/>
        <w:tblBorders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3338B1" w:rsidTr="4A53E501" w14:paraId="4934554B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3338B1" w:rsidR="003338B1" w:rsidP="003338B1" w:rsidRDefault="003338B1" w14:paraId="74CA1BEF" w14:textId="0639FD42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 w:rsidRPr="003338B1">
              <w:rPr>
                <w:rFonts w:ascii="Source Sans Pro Light" w:hAnsi="Source Sans Pro Light"/>
                <w:b/>
                <w:bCs/>
                <w:sz w:val="28"/>
                <w:szCs w:val="28"/>
              </w:rPr>
              <w:t>Participants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3338B1" w:rsidR="003338B1" w:rsidP="003338B1" w:rsidRDefault="003338B1" w14:paraId="089EA533" w14:textId="6636B159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 w:rsidRPr="003338B1">
              <w:rPr>
                <w:rFonts w:ascii="Source Sans Pro Light" w:hAnsi="Source Sans Pro Light"/>
                <w:b/>
                <w:bCs/>
                <w:sz w:val="28"/>
                <w:szCs w:val="28"/>
              </w:rPr>
              <w:t>Organisation</w:t>
            </w:r>
          </w:p>
        </w:tc>
      </w:tr>
      <w:tr w:rsidR="00266413" w:rsidTr="4A53E501" w14:paraId="72ED6C87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3338B1" w:rsidR="00266413" w:rsidP="00266413" w:rsidRDefault="00266413" w14:paraId="108081E1" w14:textId="1F6BFDFC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Ramjit Lal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3338B1" w:rsidR="00266413" w:rsidP="00266413" w:rsidRDefault="00266413" w14:paraId="2D034EA9" w14:textId="0CFB7049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 w:rsidRPr="4A53E50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NatWest</w:t>
            </w:r>
          </w:p>
        </w:tc>
      </w:tr>
      <w:tr w:rsidR="00266413" w:rsidTr="4A53E501" w14:paraId="39FA9966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266413" w:rsidP="00266413" w:rsidRDefault="00266413" w14:paraId="3B86AEAE" w14:textId="1730BBCB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Serena Cole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266413" w:rsidP="00266413" w:rsidRDefault="00611BA3" w14:paraId="38E811AB" w14:textId="3690B57F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Yapily</w:t>
            </w:r>
          </w:p>
        </w:tc>
      </w:tr>
      <w:tr w:rsidR="00266413" w:rsidTr="4A53E501" w14:paraId="69F4AF37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266413" w:rsidP="00266413" w:rsidRDefault="0084782A" w14:paraId="0E2CCDAF" w14:textId="6AA64EF5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Amber Boodt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266413" w:rsidP="00266413" w:rsidRDefault="0084782A" w14:paraId="67DB7A6E" w14:textId="4A5FAF0D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 xml:space="preserve">Nationwide </w:t>
            </w:r>
          </w:p>
        </w:tc>
      </w:tr>
      <w:tr w:rsidR="00266413" w:rsidTr="4A53E501" w14:paraId="6F4C6FE4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266413" w:rsidP="00266413" w:rsidRDefault="009E0F28" w14:paraId="32663F2E" w14:textId="0475837C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Ly</w:t>
            </w:r>
            <w:r w:rsidRPr="009C3BAB" w:rsidR="00BD23CC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nsey Hunt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266413" w:rsidP="00266413" w:rsidRDefault="00BD23CC" w14:paraId="1792A18E" w14:textId="1D457A04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NatWest</w:t>
            </w:r>
          </w:p>
        </w:tc>
      </w:tr>
      <w:tr w:rsidR="00266413" w:rsidTr="4A53E501" w14:paraId="70AF62D7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266413" w:rsidP="00266413" w:rsidRDefault="00BD23CC" w14:paraId="367B9E35" w14:textId="2B255750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Toby Jennings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266413" w:rsidP="00266413" w:rsidRDefault="00BD23CC" w14:paraId="3F7117EB" w14:textId="74463E3F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 xml:space="preserve">Modulr Finance </w:t>
            </w:r>
          </w:p>
        </w:tc>
      </w:tr>
      <w:tr w:rsidR="005D097E" w:rsidTr="4A53E501" w14:paraId="5C97CC01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5D097E" w:rsidP="005D097E" w:rsidRDefault="005D097E" w14:paraId="32D3A801" w14:textId="4ABE969C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Mike Banyard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5D097E" w:rsidP="005D097E" w:rsidRDefault="005D097E" w14:paraId="7CE0F159" w14:textId="0CA4B71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Ordo</w:t>
            </w:r>
          </w:p>
        </w:tc>
      </w:tr>
      <w:tr w:rsidR="005D097E" w:rsidTr="4A53E501" w14:paraId="67CE8815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5D097E" w:rsidP="005D097E" w:rsidRDefault="005D097E" w14:paraId="4AB9DD7C" w14:textId="2F14BE04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Jan Van Vonno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5D097E" w:rsidP="005D097E" w:rsidRDefault="005D097E" w14:paraId="5772BD21" w14:textId="58A921D8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Tink</w:t>
            </w:r>
          </w:p>
        </w:tc>
      </w:tr>
      <w:tr w:rsidR="005D097E" w:rsidTr="4A53E501" w14:paraId="7699EC46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5D097E" w:rsidP="005D097E" w:rsidRDefault="005D097E" w14:paraId="5907B837" w14:textId="1BC8BD86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Archi Shrimpton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5D097E" w:rsidP="005D097E" w:rsidRDefault="005D097E" w14:paraId="1832F97D" w14:textId="7F1B7533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Lloyds</w:t>
            </w:r>
          </w:p>
        </w:tc>
      </w:tr>
      <w:tr w:rsidR="005D097E" w:rsidTr="4A53E501" w14:paraId="1019B613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5D097E" w:rsidP="005D097E" w:rsidRDefault="00EF0BF4" w14:paraId="04776EDE" w14:textId="236160E2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Andrew Neeson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5D097E" w:rsidP="005D097E" w:rsidRDefault="00EF0BF4" w14:paraId="74E4FF0E" w14:textId="5884401D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Visa</w:t>
            </w:r>
          </w:p>
        </w:tc>
      </w:tr>
      <w:tr w:rsidR="005D097E" w:rsidTr="4A53E501" w14:paraId="5E268A3C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5D097E" w:rsidP="005D097E" w:rsidRDefault="00EF0BF4" w14:paraId="1B6FC2BD" w14:textId="50DF5E00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Assia</w:t>
            </w:r>
            <w:r w:rsidRPr="009C3BAB" w:rsidR="00465FB5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 xml:space="preserve"> Felemenkdjian 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5D097E" w:rsidP="005D097E" w:rsidRDefault="00465FB5" w14:paraId="298E963E" w14:textId="4F69C3BC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Go Cardless</w:t>
            </w:r>
          </w:p>
        </w:tc>
      </w:tr>
      <w:tr w:rsidR="00EF4377" w:rsidTr="4A53E501" w14:paraId="05A64962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EF4377" w:rsidP="00EF4377" w:rsidRDefault="00EF4377" w14:paraId="7BBBE8BB" w14:textId="21E63AC2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Rob Jones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EF4377" w:rsidP="00EF4377" w:rsidRDefault="00EF4377" w14:paraId="72DC39E7" w14:textId="1868E884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Lloyds</w:t>
            </w:r>
          </w:p>
        </w:tc>
      </w:tr>
      <w:tr w:rsidR="00EF4377" w:rsidTr="4A53E501" w14:paraId="7C9C95D9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EF4377" w:rsidP="00EF4377" w:rsidRDefault="00200FB2" w14:paraId="4AEFCB24" w14:textId="521DF78D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 xml:space="preserve">Sandra </w:t>
            </w:r>
            <w:r w:rsidRPr="009C3BAB" w:rsidR="0042716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Beisley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EF4377" w:rsidP="00EF4377" w:rsidRDefault="0042716B" w14:paraId="6C510E40" w14:textId="781AFFBA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Nationwide</w:t>
            </w:r>
          </w:p>
        </w:tc>
      </w:tr>
      <w:tr w:rsidR="0042716B" w:rsidTr="4A53E501" w14:paraId="63870C05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42716B" w:rsidP="00EF4377" w:rsidRDefault="005B5B59" w14:paraId="31711346" w14:textId="1632A9B3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Wayne</w:t>
            </w:r>
            <w:r w:rsidRPr="009C3BAB" w:rsidR="005306F5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 xml:space="preserve"> Jones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42716B" w:rsidP="00EF4377" w:rsidRDefault="005B5B59" w14:paraId="59FD3FD7" w14:textId="24F6C885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G</w:t>
            </w:r>
            <w:r w:rsidRPr="009C3BAB" w:rsidR="005306F5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 xml:space="preserve">o Cardless </w:t>
            </w:r>
          </w:p>
        </w:tc>
      </w:tr>
      <w:tr w:rsidR="0042716B" w:rsidTr="4A53E501" w14:paraId="68883D91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42716B" w:rsidP="00EF4377" w:rsidRDefault="000D26F2" w14:paraId="100367A3" w14:textId="0F189BC2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Jana Reid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42716B" w:rsidP="00EF4377" w:rsidRDefault="0042435C" w14:paraId="6DAB87DE" w14:textId="2F3F7F9D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Truelayer</w:t>
            </w:r>
          </w:p>
        </w:tc>
      </w:tr>
      <w:tr w:rsidR="0042716B" w:rsidTr="4A53E501" w14:paraId="244B6E1B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42716B" w:rsidP="00EF4377" w:rsidRDefault="00A77B61" w14:paraId="7D5204AB" w14:textId="516295C1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Chris Owen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42716B" w:rsidP="00EF4377" w:rsidRDefault="00A77B61" w14:paraId="4E8A221C" w14:textId="3A8EBBF5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BRC</w:t>
            </w:r>
          </w:p>
        </w:tc>
      </w:tr>
      <w:tr w:rsidR="00A77B61" w:rsidTr="4A53E501" w14:paraId="0A2452A3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A77B61" w:rsidP="00A77B61" w:rsidRDefault="00A77B61" w14:paraId="1661A01F" w14:textId="6D4B282C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Nicole Green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A77B61" w:rsidP="00A77B61" w:rsidRDefault="00A77B61" w14:paraId="3A487E5C" w14:textId="7750FF71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Yapily</w:t>
            </w:r>
          </w:p>
        </w:tc>
      </w:tr>
      <w:tr w:rsidR="00A77B61" w:rsidTr="4A53E501" w14:paraId="43ADC8D5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A77B61" w:rsidP="00A77B61" w:rsidRDefault="00A77B61" w14:paraId="2CA5792A" w14:textId="6FB1BD33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Tim Birts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A77B61" w:rsidP="00A77B61" w:rsidRDefault="00A77B61" w14:paraId="6325FED3" w14:textId="557D4055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Nationwide</w:t>
            </w:r>
          </w:p>
        </w:tc>
      </w:tr>
      <w:tr w:rsidR="00A3099A" w:rsidTr="4A53E501" w14:paraId="7110DEB2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A3099A" w:rsidP="00A3099A" w:rsidRDefault="00A3099A" w14:paraId="41EDE1C2" w14:textId="404E69B8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Callam Flaherty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A3099A" w:rsidP="00A3099A" w:rsidRDefault="00A3099A" w14:paraId="5DFA941C" w14:textId="1B3A7FED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Barclays</w:t>
            </w:r>
          </w:p>
        </w:tc>
      </w:tr>
      <w:tr w:rsidR="00A3099A" w:rsidTr="4A53E501" w14:paraId="36352FAC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A3099A" w:rsidP="00A3099A" w:rsidRDefault="00A3099A" w14:paraId="3431EE57" w14:textId="64A90DB1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Marti</w:t>
            </w: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j</w:t>
            </w: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n Bos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A3099A" w:rsidP="00A3099A" w:rsidRDefault="00A3099A" w14:paraId="7A9160A2" w14:textId="363C1D3D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Plaid</w:t>
            </w:r>
          </w:p>
        </w:tc>
      </w:tr>
      <w:tr w:rsidR="00A3099A" w:rsidTr="4A53E501" w14:paraId="68E90EBD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A3099A" w:rsidP="00A3099A" w:rsidRDefault="007D5CD6" w14:paraId="2EF609EE" w14:textId="254DD2A4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Charles Damen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A3099A" w:rsidP="00A3099A" w:rsidRDefault="007D5CD6" w14:paraId="2FE7C122" w14:textId="18822F4B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Token</w:t>
            </w:r>
          </w:p>
        </w:tc>
      </w:tr>
      <w:tr w:rsidR="007D5CD6" w:rsidTr="4A53E501" w14:paraId="4759CDA6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7D5CD6" w:rsidP="00A3099A" w:rsidRDefault="007D5CD6" w14:paraId="5BF7C9ED" w14:textId="7419A048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Jack Wilson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7D5CD6" w:rsidP="00A3099A" w:rsidRDefault="007D5CD6" w14:paraId="4C0A6F39" w14:textId="032787B9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Truelayer</w:t>
            </w:r>
          </w:p>
        </w:tc>
      </w:tr>
      <w:tr w:rsidR="007D5CD6" w:rsidTr="4A53E501" w14:paraId="56ABBBC3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7D5CD6" w:rsidP="00A3099A" w:rsidRDefault="0086572C" w14:paraId="765F254B" w14:textId="41A61F9A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Brianne Evans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7D5CD6" w:rsidP="00A3099A" w:rsidRDefault="0042435C" w14:paraId="3B26B2F2" w14:textId="4717369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Truelayer</w:t>
            </w:r>
          </w:p>
        </w:tc>
      </w:tr>
      <w:tr w:rsidR="007D5CD6" w:rsidTr="4A53E501" w14:paraId="7D506757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7D5CD6" w:rsidP="00A3099A" w:rsidRDefault="0086572C" w14:paraId="7FE7FDA3" w14:textId="16B4F621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James Hickman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7D5CD6" w:rsidP="00A3099A" w:rsidRDefault="009C3BAB" w14:paraId="01FA6063" w14:textId="5AD03A9B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Trustly</w:t>
            </w:r>
          </w:p>
        </w:tc>
      </w:tr>
      <w:tr w:rsidR="007D5CD6" w:rsidTr="4A53E501" w14:paraId="2B3E45E5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7D5CD6" w:rsidP="00A3099A" w:rsidRDefault="00D91C91" w14:paraId="3E6F3360" w14:textId="3EFAB67D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Nisha Rajasingham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7D5CD6" w:rsidP="00A3099A" w:rsidRDefault="00D91C91" w14:paraId="4B12CC8E" w14:textId="70E3D0C2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NatWes</w:t>
            </w:r>
            <w:r w:rsidRPr="009C3BAB" w:rsidR="0071684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t</w:t>
            </w:r>
          </w:p>
        </w:tc>
      </w:tr>
      <w:tr w:rsidR="00A3099A" w:rsidTr="4A53E501" w14:paraId="4695AF21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A3099A" w:rsidP="00A3099A" w:rsidRDefault="004830BA" w14:paraId="679276AF" w14:textId="6E5F2F12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Richard Ibell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A3099A" w:rsidP="00A3099A" w:rsidRDefault="0071684B" w14:paraId="78E00E68" w14:textId="3AC367F5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NatWest</w:t>
            </w:r>
          </w:p>
        </w:tc>
      </w:tr>
      <w:tr w:rsidR="007A7742" w:rsidTr="4A53E501" w14:paraId="0D2BB359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3338B1" w:rsidR="007A7742" w:rsidP="007A7742" w:rsidRDefault="007A7742" w14:paraId="001053FE" w14:textId="420A0FDD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Dominic Lindley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3338B1" w:rsidR="007A7742" w:rsidP="007A7742" w:rsidRDefault="007A7742" w14:paraId="0D72EE46" w14:textId="170F62A9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 w:rsidRPr="4A53E50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Independent Consumer Representative</w:t>
            </w:r>
          </w:p>
        </w:tc>
      </w:tr>
      <w:tr w:rsidR="007A7742" w:rsidTr="4A53E501" w14:paraId="16AB39B3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7A7742" w:rsidP="007A7742" w:rsidRDefault="009A20E7" w14:paraId="2A7FA79E" w14:textId="1A99E0D0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David Bailey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7A7742" w:rsidP="007A7742" w:rsidRDefault="009A20E7" w14:paraId="7E4E2340" w14:textId="5FD4B946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Santander</w:t>
            </w:r>
          </w:p>
        </w:tc>
      </w:tr>
      <w:tr w:rsidR="007A7742" w:rsidTr="4A53E501" w14:paraId="736413A7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7A7742" w:rsidP="007A7742" w:rsidRDefault="00C91FD5" w14:paraId="6674D60A" w14:textId="102558BB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Robert Sullivan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7A7742" w:rsidP="007A7742" w:rsidRDefault="00C91FD5" w14:paraId="2B4439A4" w14:textId="40381BE8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Token</w:t>
            </w:r>
          </w:p>
        </w:tc>
      </w:tr>
      <w:tr w:rsidR="007A7742" w:rsidTr="4A53E501" w14:paraId="1D0F253A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7A7742" w:rsidP="007A7742" w:rsidRDefault="00C91FD5" w14:paraId="7C4A84D0" w14:textId="6ADD5DD5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lastRenderedPageBreak/>
              <w:t>Shrey Agarwal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7A7742" w:rsidP="007A7742" w:rsidRDefault="00C91FD5" w14:paraId="51D615CC" w14:textId="4C70C04F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Re</w:t>
            </w:r>
            <w:r w:rsidRPr="009C3BAB" w:rsidR="00612908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volut</w:t>
            </w:r>
          </w:p>
        </w:tc>
      </w:tr>
      <w:tr w:rsidR="00612908" w:rsidTr="4A53E501" w14:paraId="5AA1CDAE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612908" w:rsidP="00612908" w:rsidRDefault="00612908" w14:paraId="68F2F52A" w14:textId="723E985B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Adam Gagen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612908" w:rsidP="00612908" w:rsidRDefault="00612908" w14:paraId="4BB42FFD" w14:textId="6667E274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Revolut</w:t>
            </w:r>
          </w:p>
        </w:tc>
      </w:tr>
      <w:tr w:rsidR="00612908" w:rsidTr="4A53E501" w14:paraId="35C4B18B" w14:textId="77777777">
        <w:tc>
          <w:tcPr>
            <w:tcW w:w="4508" w:type="dxa"/>
            <w:tcBorders>
              <w:top w:val="nil"/>
              <w:bottom w:val="single" w:color="auto" w:sz="4" w:space="0"/>
              <w:right w:val="nil"/>
            </w:tcBorders>
          </w:tcPr>
          <w:p w:rsidRPr="009C3BAB" w:rsidR="00612908" w:rsidP="00612908" w:rsidRDefault="00612908" w14:paraId="131E1EBE" w14:textId="670F7701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Jonathan Leslie</w:t>
            </w:r>
          </w:p>
        </w:tc>
        <w:tc>
          <w:tcPr>
            <w:tcW w:w="4508" w:type="dxa"/>
            <w:tcBorders>
              <w:top w:val="nil"/>
              <w:left w:val="nil"/>
            </w:tcBorders>
          </w:tcPr>
          <w:p w:rsidRPr="009C3BAB" w:rsidR="00612908" w:rsidP="00612908" w:rsidRDefault="00597C1C" w14:paraId="058E0E3B" w14:textId="4EBA139F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Natwest</w:t>
            </w:r>
          </w:p>
        </w:tc>
      </w:tr>
    </w:tbl>
    <w:p w:rsidR="003338B1" w:rsidP="003338B1" w:rsidRDefault="003338B1" w14:paraId="01490C0A" w14:textId="00972FEA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671B19" w:rsidTr="00C851A5" w14:paraId="629337ED" w14:textId="77777777">
        <w:tc>
          <w:tcPr>
            <w:tcW w:w="4508" w:type="dxa"/>
            <w:tcBorders>
              <w:top w:val="nil"/>
              <w:right w:val="nil"/>
            </w:tcBorders>
          </w:tcPr>
          <w:p w:rsidRPr="00C03C54" w:rsidR="00671B19" w:rsidP="003338B1" w:rsidRDefault="00671B19" w14:paraId="3EAD4756" w14:textId="17391D95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bookmarkStart w:name="_Hlk173401710" w:id="0"/>
            <w:r w:rsidRPr="00C03C54">
              <w:rPr>
                <w:rFonts w:ascii="Source Sans Pro Light" w:hAnsi="Source Sans Pro Light"/>
                <w:b/>
                <w:bCs/>
                <w:sz w:val="28"/>
                <w:szCs w:val="28"/>
              </w:rPr>
              <w:t>Chair and Secretariat Attendees</w:t>
            </w:r>
          </w:p>
        </w:tc>
        <w:tc>
          <w:tcPr>
            <w:tcW w:w="4508" w:type="dxa"/>
            <w:tcBorders>
              <w:left w:val="nil"/>
            </w:tcBorders>
          </w:tcPr>
          <w:p w:rsidRPr="00C03C54" w:rsidR="00671B19" w:rsidP="003338B1" w:rsidRDefault="00671B19" w14:paraId="18968C5B" w14:textId="126DD006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 w:rsidRPr="00C03C54">
              <w:rPr>
                <w:rFonts w:ascii="Source Sans Pro Light" w:hAnsi="Source Sans Pro Light"/>
                <w:b/>
                <w:bCs/>
                <w:sz w:val="28"/>
                <w:szCs w:val="28"/>
              </w:rPr>
              <w:t>Organisation</w:t>
            </w:r>
          </w:p>
        </w:tc>
      </w:tr>
      <w:tr w:rsidR="00671B19" w:rsidTr="00C851A5" w14:paraId="42E9CEE0" w14:textId="77777777">
        <w:tc>
          <w:tcPr>
            <w:tcW w:w="4508" w:type="dxa"/>
          </w:tcPr>
          <w:p w:rsidRPr="00223AE1" w:rsidR="00671B19" w:rsidP="003338B1" w:rsidRDefault="00671B19" w14:paraId="44D57A21" w14:textId="30EF4212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Euan Ballantyne</w:t>
            </w:r>
          </w:p>
        </w:tc>
        <w:tc>
          <w:tcPr>
            <w:tcW w:w="4508" w:type="dxa"/>
          </w:tcPr>
          <w:p w:rsidRPr="00223AE1" w:rsidR="00671B19" w:rsidP="003338B1" w:rsidRDefault="00671B19" w14:paraId="4CBB2791" w14:textId="6FD5A411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Co-Chair</w:t>
            </w:r>
          </w:p>
        </w:tc>
      </w:tr>
      <w:tr w:rsidR="00671B19" w:rsidTr="00C851A5" w14:paraId="704552BE" w14:textId="77777777">
        <w:tc>
          <w:tcPr>
            <w:tcW w:w="4508" w:type="dxa"/>
          </w:tcPr>
          <w:p w:rsidRPr="00223AE1" w:rsidR="00671B19" w:rsidP="003338B1" w:rsidRDefault="00671B19" w14:paraId="1EB2421E" w14:textId="0B96E139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Luke Ryder</w:t>
            </w:r>
          </w:p>
        </w:tc>
        <w:tc>
          <w:tcPr>
            <w:tcW w:w="4508" w:type="dxa"/>
          </w:tcPr>
          <w:p w:rsidRPr="00223AE1" w:rsidR="00671B19" w:rsidP="003338B1" w:rsidRDefault="00671B19" w14:paraId="379F2B1A" w14:textId="21C30428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Co-Chair</w:t>
            </w:r>
          </w:p>
        </w:tc>
      </w:tr>
      <w:tr w:rsidR="004B6582" w:rsidTr="00C851A5" w14:paraId="7332596D" w14:textId="77777777">
        <w:tc>
          <w:tcPr>
            <w:tcW w:w="4508" w:type="dxa"/>
          </w:tcPr>
          <w:p w:rsidRPr="00223AE1" w:rsidR="004B6582" w:rsidP="004B6582" w:rsidRDefault="004B6582" w14:paraId="5DD49046" w14:textId="54871F1B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Henk Van Hulle</w:t>
            </w:r>
          </w:p>
        </w:tc>
        <w:tc>
          <w:tcPr>
            <w:tcW w:w="4508" w:type="dxa"/>
          </w:tcPr>
          <w:p w:rsidRPr="00223AE1" w:rsidR="004B6582" w:rsidP="004B6582" w:rsidRDefault="00C851A5" w14:paraId="3EAFA3F9" w14:textId="394A172A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00C851A5" w:rsidTr="00C851A5" w14:paraId="1507E372" w14:textId="77777777">
        <w:tc>
          <w:tcPr>
            <w:tcW w:w="4508" w:type="dxa"/>
          </w:tcPr>
          <w:p w:rsidRPr="00223AE1" w:rsidR="00C851A5" w:rsidP="004B6582" w:rsidRDefault="00C851A5" w14:paraId="42BCB59B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Dane Budden</w:t>
            </w:r>
          </w:p>
        </w:tc>
        <w:tc>
          <w:tcPr>
            <w:tcW w:w="4508" w:type="dxa"/>
          </w:tcPr>
          <w:p w:rsidRPr="00223AE1" w:rsidR="00C851A5" w:rsidP="004B6582" w:rsidRDefault="00C851A5" w14:paraId="5C8FD5BF" w14:textId="21703C53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00C851A5" w:rsidTr="00C851A5" w14:paraId="0D4A57AD" w14:textId="77777777">
        <w:tc>
          <w:tcPr>
            <w:tcW w:w="4508" w:type="dxa"/>
          </w:tcPr>
          <w:p w:rsidRPr="00223AE1" w:rsidR="00C851A5" w:rsidP="004B6582" w:rsidRDefault="00C851A5" w14:paraId="6AAD44D5" w14:textId="777777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Danh Nguyen</w:t>
            </w:r>
          </w:p>
        </w:tc>
        <w:tc>
          <w:tcPr>
            <w:tcW w:w="4508" w:type="dxa"/>
          </w:tcPr>
          <w:p w:rsidRPr="00223AE1" w:rsidR="00C851A5" w:rsidP="004B6582" w:rsidRDefault="00C851A5" w14:paraId="143696F8" w14:textId="69C6F03A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00331B77" w:rsidTr="00C851A5" w14:paraId="5600CAFB" w14:textId="77777777">
        <w:tc>
          <w:tcPr>
            <w:tcW w:w="4508" w:type="dxa"/>
          </w:tcPr>
          <w:p w:rsidRPr="00223AE1" w:rsidR="00331B77" w:rsidP="00331B77" w:rsidRDefault="00331B77" w14:paraId="7812486F" w14:textId="611461F4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Gloria Dsouza</w:t>
            </w:r>
          </w:p>
        </w:tc>
        <w:tc>
          <w:tcPr>
            <w:tcW w:w="4508" w:type="dxa"/>
          </w:tcPr>
          <w:p w:rsidRPr="00223AE1" w:rsidR="00331B77" w:rsidP="00331B77" w:rsidRDefault="00331B77" w14:paraId="7071BA31" w14:textId="65FEAFCB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00331B77" w:rsidTr="00C851A5" w14:paraId="194AD59C" w14:textId="77777777">
        <w:tc>
          <w:tcPr>
            <w:tcW w:w="4508" w:type="dxa"/>
          </w:tcPr>
          <w:p w:rsidRPr="00223AE1" w:rsidR="00331B77" w:rsidP="00331B77" w:rsidRDefault="00331B77" w14:paraId="76E396DD" w14:textId="41911D53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Keith Milburn</w:t>
            </w:r>
          </w:p>
        </w:tc>
        <w:tc>
          <w:tcPr>
            <w:tcW w:w="4508" w:type="dxa"/>
          </w:tcPr>
          <w:p w:rsidRPr="00223AE1" w:rsidR="00331B77" w:rsidP="00331B77" w:rsidRDefault="00331B77" w14:paraId="141F8C02" w14:textId="771ED815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00331B77" w:rsidTr="00C851A5" w14:paraId="2E670927" w14:textId="77777777">
        <w:tc>
          <w:tcPr>
            <w:tcW w:w="4508" w:type="dxa"/>
          </w:tcPr>
          <w:p w:rsidRPr="00223AE1" w:rsidR="00331B77" w:rsidP="00331B77" w:rsidRDefault="00331B77" w14:paraId="3F3CA924" w14:textId="5E8BB484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Praveen</w:t>
            </w:r>
            <w:r w:rsidR="0084782A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 xml:space="preserve"> Ponnumony</w:t>
            </w:r>
          </w:p>
        </w:tc>
        <w:tc>
          <w:tcPr>
            <w:tcW w:w="4508" w:type="dxa"/>
          </w:tcPr>
          <w:p w:rsidRPr="00223AE1" w:rsidR="00331B77" w:rsidP="00331B77" w:rsidRDefault="0084782A" w14:paraId="1531B12F" w14:textId="7AD61F06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009E0F28" w:rsidTr="00C851A5" w14:paraId="65C7424D" w14:textId="77777777">
        <w:tc>
          <w:tcPr>
            <w:tcW w:w="4508" w:type="dxa"/>
          </w:tcPr>
          <w:p w:rsidRPr="00223AE1" w:rsidR="009E0F28" w:rsidP="009E0F28" w:rsidRDefault="009E0F28" w14:paraId="0E6BEAF5" w14:textId="2F3605BF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Lorna Suffield</w:t>
            </w:r>
          </w:p>
        </w:tc>
        <w:tc>
          <w:tcPr>
            <w:tcW w:w="4508" w:type="dxa"/>
          </w:tcPr>
          <w:p w:rsidRPr="00223AE1" w:rsidR="009E0F28" w:rsidP="009E0F28" w:rsidRDefault="009E0F28" w14:paraId="5D216908" w14:textId="468732C6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009E0F28" w:rsidTr="00C851A5" w14:paraId="406390A7" w14:textId="77777777">
        <w:tc>
          <w:tcPr>
            <w:tcW w:w="4508" w:type="dxa"/>
          </w:tcPr>
          <w:p w:rsidRPr="00223AE1" w:rsidR="009E0F28" w:rsidP="009E0F28" w:rsidRDefault="009E0F28" w14:paraId="7A3CD330" w14:textId="48A1F339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Khishi Ganbold</w:t>
            </w:r>
          </w:p>
        </w:tc>
        <w:tc>
          <w:tcPr>
            <w:tcW w:w="4508" w:type="dxa"/>
          </w:tcPr>
          <w:p w:rsidRPr="00223AE1" w:rsidR="009E0F28" w:rsidP="009E0F28" w:rsidRDefault="009E0F28" w14:paraId="0A7EDFFD" w14:textId="07FC9C1D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005D097E" w:rsidTr="00C851A5" w14:paraId="7B97DAFA" w14:textId="77777777">
        <w:tc>
          <w:tcPr>
            <w:tcW w:w="4508" w:type="dxa"/>
          </w:tcPr>
          <w:p w:rsidRPr="00223AE1" w:rsidR="005D097E" w:rsidP="005D097E" w:rsidRDefault="005D097E" w14:paraId="7B0F474E" w14:textId="3098D662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Jo Ainsley</w:t>
            </w:r>
          </w:p>
        </w:tc>
        <w:tc>
          <w:tcPr>
            <w:tcW w:w="4508" w:type="dxa"/>
          </w:tcPr>
          <w:p w:rsidRPr="00223AE1" w:rsidR="005D097E" w:rsidP="005D097E" w:rsidRDefault="005D097E" w14:paraId="142F7493" w14:textId="72653801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009072CE" w:rsidTr="00C851A5" w14:paraId="5A4D27F4" w14:textId="77777777">
        <w:tc>
          <w:tcPr>
            <w:tcW w:w="4508" w:type="dxa"/>
          </w:tcPr>
          <w:p w:rsidRPr="00223AE1" w:rsidR="009072CE" w:rsidP="009072CE" w:rsidRDefault="009072CE" w14:paraId="106193F3" w14:textId="09908F7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Mark Jones</w:t>
            </w:r>
          </w:p>
        </w:tc>
        <w:tc>
          <w:tcPr>
            <w:tcW w:w="4508" w:type="dxa"/>
          </w:tcPr>
          <w:p w:rsidRPr="00223AE1" w:rsidR="009072CE" w:rsidP="009072CE" w:rsidRDefault="009072CE" w14:paraId="0A758A74" w14:textId="09DC76C4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009C3BAB" w:rsidTr="00C851A5" w14:paraId="4B222902" w14:textId="77777777">
        <w:tc>
          <w:tcPr>
            <w:tcW w:w="4508" w:type="dxa"/>
          </w:tcPr>
          <w:p w:rsidRPr="00223AE1" w:rsidR="009C3BAB" w:rsidP="009C3BAB" w:rsidRDefault="009C3BAB" w14:paraId="49116475" w14:textId="6A1B0CAD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9C3BAB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Thomas Waterfield</w:t>
            </w:r>
          </w:p>
        </w:tc>
        <w:tc>
          <w:tcPr>
            <w:tcW w:w="4508" w:type="dxa"/>
          </w:tcPr>
          <w:p w:rsidRPr="00223AE1" w:rsidR="009C3BAB" w:rsidP="009C3BAB" w:rsidRDefault="009C3BAB" w14:paraId="3B47C375" w14:textId="2CB19AFF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009C3BAB" w:rsidTr="00C851A5" w14:paraId="2378E97A" w14:textId="77777777">
        <w:tc>
          <w:tcPr>
            <w:tcW w:w="4508" w:type="dxa"/>
          </w:tcPr>
          <w:p w:rsidRPr="00223AE1" w:rsidR="009C3BAB" w:rsidP="009C3BAB" w:rsidRDefault="009C3BAB" w14:paraId="24C0072B" w14:textId="4824DA32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Dane Budden</w:t>
            </w:r>
          </w:p>
        </w:tc>
        <w:tc>
          <w:tcPr>
            <w:tcW w:w="4508" w:type="dxa"/>
          </w:tcPr>
          <w:p w:rsidRPr="00223AE1" w:rsidR="009C3BAB" w:rsidP="009C3BAB" w:rsidRDefault="009C3BAB" w14:paraId="75DFBD95" w14:textId="7C0648F3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009C3BAB" w:rsidTr="00C851A5" w14:paraId="454687C3" w14:textId="77777777">
        <w:tc>
          <w:tcPr>
            <w:tcW w:w="4508" w:type="dxa"/>
          </w:tcPr>
          <w:p w:rsidRPr="00223AE1" w:rsidR="009C3BAB" w:rsidP="009C3BAB" w:rsidRDefault="009C3BAB" w14:paraId="568B85D3" w14:textId="5AC52DAD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John Crossley</w:t>
            </w:r>
          </w:p>
        </w:tc>
        <w:tc>
          <w:tcPr>
            <w:tcW w:w="4508" w:type="dxa"/>
          </w:tcPr>
          <w:p w:rsidRPr="00223AE1" w:rsidR="009C3BAB" w:rsidP="009C3BAB" w:rsidRDefault="009C3BAB" w14:paraId="4199D328" w14:textId="59762ADA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009C3BAB" w:rsidTr="00C851A5" w14:paraId="38C31269" w14:textId="77777777">
        <w:tc>
          <w:tcPr>
            <w:tcW w:w="4508" w:type="dxa"/>
          </w:tcPr>
          <w:p w:rsidRPr="00223AE1" w:rsidR="009C3BAB" w:rsidP="009C3BAB" w:rsidRDefault="009C3BAB" w14:paraId="300802A8" w14:textId="2FD967D4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Nick Davey</w:t>
            </w:r>
          </w:p>
        </w:tc>
        <w:tc>
          <w:tcPr>
            <w:tcW w:w="4508" w:type="dxa"/>
          </w:tcPr>
          <w:p w:rsidRPr="00223AE1" w:rsidR="009C3BAB" w:rsidP="009C3BAB" w:rsidRDefault="009C3BAB" w14:paraId="3E5AB448" w14:textId="42710AC1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tr w:rsidR="009C3BAB" w:rsidTr="00C851A5" w14:paraId="5DC0AFE5" w14:textId="77777777">
        <w:tc>
          <w:tcPr>
            <w:tcW w:w="4508" w:type="dxa"/>
          </w:tcPr>
          <w:p w:rsidRPr="00223AE1" w:rsidR="009C3BAB" w:rsidP="009C3BAB" w:rsidRDefault="009C3BAB" w14:paraId="6AF3B6ED" w14:textId="66282F81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Richard Koch</w:t>
            </w:r>
          </w:p>
        </w:tc>
        <w:tc>
          <w:tcPr>
            <w:tcW w:w="4508" w:type="dxa"/>
          </w:tcPr>
          <w:p w:rsidRPr="00223AE1" w:rsidR="009C3BAB" w:rsidP="009C3BAB" w:rsidRDefault="009C3BAB" w14:paraId="22BD9317" w14:textId="2EB3624C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VRPWG Secretariat</w:t>
            </w:r>
          </w:p>
        </w:tc>
      </w:tr>
      <w:bookmarkEnd w:id="0"/>
    </w:tbl>
    <w:p w:rsidR="00671B19" w:rsidP="003338B1" w:rsidRDefault="00671B19" w14:paraId="4315CF64" w14:textId="4BA75F61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</w:p>
    <w:tbl>
      <w:tblPr>
        <w:tblStyle w:val="TableGrid"/>
        <w:tblW w:w="0" w:type="auto"/>
        <w:tblBorders>
          <w:top w:val="none" w:color="auto" w:sz="0" w:space="0"/>
          <w:left w:val="none" w:color="auto" w:sz="0" w:space="0"/>
          <w:right w:val="none" w:color="auto" w:sz="0" w:space="0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E02BE8" w:rsidTr="009D3D96" w14:paraId="7CFE3CDE" w14:textId="77777777">
        <w:tc>
          <w:tcPr>
            <w:tcW w:w="4508" w:type="dxa"/>
            <w:tcBorders>
              <w:top w:val="nil"/>
              <w:right w:val="nil"/>
            </w:tcBorders>
          </w:tcPr>
          <w:p w:rsidRPr="00C03C54" w:rsidR="00E02BE8" w:rsidP="009D3D96" w:rsidRDefault="00E02BE8" w14:paraId="059FAC88" w14:textId="50FAD4E5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>
              <w:rPr>
                <w:rFonts w:ascii="Source Sans Pro Light" w:hAnsi="Source Sans Pro Light"/>
                <w:b/>
                <w:bCs/>
                <w:sz w:val="28"/>
                <w:szCs w:val="28"/>
              </w:rPr>
              <w:t>Observers</w:t>
            </w:r>
          </w:p>
        </w:tc>
        <w:tc>
          <w:tcPr>
            <w:tcW w:w="4508" w:type="dxa"/>
            <w:tcBorders>
              <w:left w:val="nil"/>
            </w:tcBorders>
          </w:tcPr>
          <w:p w:rsidRPr="00C03C54" w:rsidR="00E02BE8" w:rsidP="009D3D96" w:rsidRDefault="00E02BE8" w14:paraId="59AA8006" w14:textId="77777777">
            <w:pPr>
              <w:rPr>
                <w:rFonts w:ascii="Source Sans Pro Light" w:hAnsi="Source Sans Pro Light"/>
                <w:b/>
                <w:bCs/>
                <w:sz w:val="28"/>
                <w:szCs w:val="28"/>
              </w:rPr>
            </w:pPr>
            <w:r w:rsidRPr="00C03C54">
              <w:rPr>
                <w:rFonts w:ascii="Source Sans Pro Light" w:hAnsi="Source Sans Pro Light"/>
                <w:b/>
                <w:bCs/>
                <w:sz w:val="28"/>
                <w:szCs w:val="28"/>
              </w:rPr>
              <w:t>Organisation</w:t>
            </w:r>
          </w:p>
        </w:tc>
      </w:tr>
      <w:tr w:rsidR="00E02BE8" w:rsidTr="009D3D96" w14:paraId="5EC23B2E" w14:textId="77777777">
        <w:tc>
          <w:tcPr>
            <w:tcW w:w="4508" w:type="dxa"/>
          </w:tcPr>
          <w:p w:rsidRPr="00223AE1" w:rsidR="00E02BE8" w:rsidP="009D3D96" w:rsidRDefault="00983ADC" w14:paraId="407216EC" w14:textId="4C0A0D1E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Ann Okubadejo</w:t>
            </w:r>
          </w:p>
        </w:tc>
        <w:tc>
          <w:tcPr>
            <w:tcW w:w="4508" w:type="dxa"/>
          </w:tcPr>
          <w:p w:rsidRPr="00223AE1" w:rsidR="00E02BE8" w:rsidP="009D3D96" w:rsidRDefault="00983ADC" w14:paraId="73E62264" w14:textId="15C02C22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FCA</w:t>
            </w:r>
          </w:p>
        </w:tc>
      </w:tr>
      <w:tr w:rsidR="009072CE" w:rsidTr="009D3D96" w14:paraId="1E6F1958" w14:textId="77777777">
        <w:tc>
          <w:tcPr>
            <w:tcW w:w="4508" w:type="dxa"/>
          </w:tcPr>
          <w:p w:rsidRPr="00223AE1" w:rsidR="009072CE" w:rsidP="009072CE" w:rsidRDefault="009072CE" w14:paraId="6D75C781" w14:textId="3F49486F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Peter Cornforth</w:t>
            </w:r>
          </w:p>
        </w:tc>
        <w:tc>
          <w:tcPr>
            <w:tcW w:w="4508" w:type="dxa"/>
          </w:tcPr>
          <w:p w:rsidRPr="00223AE1" w:rsidR="009072CE" w:rsidP="009072CE" w:rsidRDefault="009072CE" w14:paraId="5A73902E" w14:textId="796CA908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 w:rsidRPr="00223AE1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FCA</w:t>
            </w:r>
          </w:p>
        </w:tc>
      </w:tr>
      <w:tr w:rsidR="009072CE" w:rsidTr="009D3D96" w14:paraId="47CA938E" w14:textId="77777777">
        <w:tc>
          <w:tcPr>
            <w:tcW w:w="4508" w:type="dxa"/>
          </w:tcPr>
          <w:p w:rsidRPr="00223AE1" w:rsidR="009072CE" w:rsidP="009072CE" w:rsidRDefault="005B5B59" w14:paraId="0AC77FDD" w14:textId="27EF7838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Zeinab Cooper</w:t>
            </w:r>
            <w:r w:rsidR="000D26F2"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-Shaikh</w:t>
            </w:r>
          </w:p>
        </w:tc>
        <w:tc>
          <w:tcPr>
            <w:tcW w:w="4508" w:type="dxa"/>
          </w:tcPr>
          <w:p w:rsidRPr="00223AE1" w:rsidR="009072CE" w:rsidP="009072CE" w:rsidRDefault="000D26F2" w14:paraId="2280F1D7" w14:textId="092EC9F7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PSR</w:t>
            </w:r>
          </w:p>
        </w:tc>
      </w:tr>
      <w:tr w:rsidR="009072CE" w:rsidTr="009D3D96" w14:paraId="142654A0" w14:textId="77777777">
        <w:tc>
          <w:tcPr>
            <w:tcW w:w="4508" w:type="dxa"/>
          </w:tcPr>
          <w:p w:rsidRPr="00223AE1" w:rsidR="009072CE" w:rsidP="009072CE" w:rsidRDefault="000D26F2" w14:paraId="1822212C" w14:textId="39F0D4CF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Nick Blayney</w:t>
            </w:r>
          </w:p>
        </w:tc>
        <w:tc>
          <w:tcPr>
            <w:tcW w:w="4508" w:type="dxa"/>
          </w:tcPr>
          <w:p w:rsidRPr="00223AE1" w:rsidR="009072CE" w:rsidP="009072CE" w:rsidRDefault="00A77B61" w14:paraId="705F53FF" w14:textId="2EB88DE9">
            <w:pP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</w:pPr>
            <w:r>
              <w:rPr>
                <w:rFonts w:ascii="Source Sans Pro Light" w:hAnsi="Source Sans Pro Light"/>
                <w:color w:val="000000" w:themeColor="text1"/>
                <w:sz w:val="24"/>
                <w:szCs w:val="24"/>
              </w:rPr>
              <w:t>PSR</w:t>
            </w:r>
          </w:p>
        </w:tc>
      </w:tr>
    </w:tbl>
    <w:p w:rsidR="00E02BE8" w:rsidP="003338B1" w:rsidRDefault="00E02BE8" w14:paraId="0C7DE8B6" w14:textId="77777777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</w:p>
    <w:p w:rsidR="00C533F7" w:rsidP="00C533F7" w:rsidRDefault="00C533F7" w14:paraId="5F49A787" w14:textId="653E4A06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 w:rsidRPr="003338B1">
        <w:rPr>
          <w:rFonts w:ascii="Source Sans Pro Light" w:hAnsi="Source Sans Pro Light"/>
          <w:b/>
          <w:bCs/>
          <w:color w:val="002060"/>
          <w:sz w:val="28"/>
          <w:szCs w:val="28"/>
        </w:rPr>
        <w:t>A</w:t>
      </w:r>
      <w:r>
        <w:rPr>
          <w:rFonts w:ascii="Source Sans Pro Light" w:hAnsi="Source Sans Pro Light"/>
          <w:b/>
          <w:bCs/>
          <w:color w:val="002060"/>
          <w:sz w:val="28"/>
          <w:szCs w:val="28"/>
        </w:rPr>
        <w:t>CTIONS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1701"/>
        <w:gridCol w:w="1063"/>
        <w:gridCol w:w="71"/>
        <w:gridCol w:w="992"/>
        <w:gridCol w:w="1366"/>
      </w:tblGrid>
      <w:tr w:rsidR="00223AE1" w:rsidTr="006610FB" w14:paraId="4F464266" w14:textId="77777777">
        <w:tc>
          <w:tcPr>
            <w:tcW w:w="3823" w:type="dxa"/>
            <w:shd w:val="clear" w:color="auto" w:fill="2F5496" w:themeFill="accent1" w:themeFillShade="BF"/>
          </w:tcPr>
          <w:p w:rsidRPr="00C533F7" w:rsidR="00223AE1" w:rsidP="001C23BE" w:rsidRDefault="00223AE1" w14:paraId="79B10BAB" w14:textId="0F08C7FF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 w:rsidRPr="00C533F7"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Action</w:t>
            </w:r>
          </w:p>
        </w:tc>
        <w:tc>
          <w:tcPr>
            <w:tcW w:w="1701" w:type="dxa"/>
            <w:shd w:val="clear" w:color="auto" w:fill="2F5496" w:themeFill="accent1" w:themeFillShade="BF"/>
          </w:tcPr>
          <w:p w:rsidRPr="00C533F7" w:rsidR="00223AE1" w:rsidP="001C23BE" w:rsidRDefault="00223AE1" w14:paraId="1819A4A5" w14:textId="5A64B5AF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 w:rsidRPr="00C533F7"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Owner</w:t>
            </w:r>
          </w:p>
        </w:tc>
        <w:tc>
          <w:tcPr>
            <w:tcW w:w="1063" w:type="dxa"/>
            <w:shd w:val="clear" w:color="auto" w:fill="2F5496" w:themeFill="accent1" w:themeFillShade="BF"/>
          </w:tcPr>
          <w:p w:rsidRPr="00C533F7" w:rsidR="00223AE1" w:rsidP="001C23BE" w:rsidRDefault="00223AE1" w14:paraId="5401B300" w14:textId="77777777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 w:rsidRPr="00C533F7"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Origin</w:t>
            </w:r>
          </w:p>
        </w:tc>
        <w:tc>
          <w:tcPr>
            <w:tcW w:w="1063" w:type="dxa"/>
            <w:gridSpan w:val="2"/>
            <w:shd w:val="clear" w:color="auto" w:fill="2F5496" w:themeFill="accent1" w:themeFillShade="BF"/>
          </w:tcPr>
          <w:p w:rsidRPr="00C533F7" w:rsidR="00223AE1" w:rsidP="001C23BE" w:rsidRDefault="00223AE1" w14:paraId="2ACE1BCB" w14:textId="03D0BB64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Due Date</w:t>
            </w:r>
          </w:p>
        </w:tc>
        <w:tc>
          <w:tcPr>
            <w:tcW w:w="1366" w:type="dxa"/>
            <w:shd w:val="clear" w:color="auto" w:fill="2F5496" w:themeFill="accent1" w:themeFillShade="BF"/>
          </w:tcPr>
          <w:p w:rsidRPr="00C533F7" w:rsidR="00223AE1" w:rsidP="001C23BE" w:rsidRDefault="00223AE1" w14:paraId="400D0A05" w14:textId="4C71501B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Status</w:t>
            </w:r>
          </w:p>
        </w:tc>
      </w:tr>
      <w:tr w:rsidR="00223AE1" w:rsidTr="001C23BE" w14:paraId="3F0871D2" w14:textId="77777777">
        <w:tc>
          <w:tcPr>
            <w:tcW w:w="3823" w:type="dxa"/>
          </w:tcPr>
          <w:p w:rsidR="00223AE1" w:rsidP="001C23BE" w:rsidRDefault="0040172F" w14:paraId="27DC18A8" w14:textId="39485EC0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010</w:t>
            </w:r>
            <w:r w:rsidR="00E36642">
              <w:rPr>
                <w:rFonts w:ascii="Source Sans Pro Light" w:hAnsi="Source Sans Pro Light"/>
                <w:sz w:val="24"/>
                <w:szCs w:val="24"/>
              </w:rPr>
              <w:t>: Participants to provide comments on the latest version of the ToRs</w:t>
            </w:r>
          </w:p>
        </w:tc>
        <w:tc>
          <w:tcPr>
            <w:tcW w:w="1701" w:type="dxa"/>
          </w:tcPr>
          <w:p w:rsidR="00223AE1" w:rsidP="001C23BE" w:rsidRDefault="009A16A0" w14:paraId="41AAB967" w14:textId="4B0AD880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:rsidR="00223AE1" w:rsidP="001C23BE" w:rsidRDefault="00806771" w14:paraId="4D976C20" w14:textId="70880782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8 Aug WG</w:t>
            </w:r>
          </w:p>
        </w:tc>
        <w:tc>
          <w:tcPr>
            <w:tcW w:w="992" w:type="dxa"/>
          </w:tcPr>
          <w:p w:rsidR="00223AE1" w:rsidP="001C23BE" w:rsidRDefault="00806771" w14:paraId="451BDAF2" w14:textId="0B3A1FA8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12 Aug</w:t>
            </w:r>
          </w:p>
        </w:tc>
        <w:tc>
          <w:tcPr>
            <w:tcW w:w="1366" w:type="dxa"/>
          </w:tcPr>
          <w:p w:rsidRPr="001C23BE" w:rsidR="00223AE1" w:rsidP="001C23BE" w:rsidRDefault="00806771" w14:paraId="58AB4F27" w14:textId="0AEFA973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In progress</w:t>
            </w:r>
          </w:p>
        </w:tc>
      </w:tr>
      <w:tr w:rsidR="005261FC" w:rsidTr="001C23BE" w14:paraId="7A4A9D47" w14:textId="77777777">
        <w:tc>
          <w:tcPr>
            <w:tcW w:w="3823" w:type="dxa"/>
          </w:tcPr>
          <w:p w:rsidRPr="001C23BE" w:rsidR="005261FC" w:rsidP="005261FC" w:rsidRDefault="005261FC" w14:paraId="7D1DA5F0" w14:textId="1F9ABEB3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011: Participants to provide comments on the wave 1 sectors and use case proposals</w:t>
            </w:r>
          </w:p>
        </w:tc>
        <w:tc>
          <w:tcPr>
            <w:tcW w:w="1701" w:type="dxa"/>
          </w:tcPr>
          <w:p w:rsidRPr="001C23BE" w:rsidR="005261FC" w:rsidP="005261FC" w:rsidRDefault="009A16A0" w14:paraId="7573D821" w14:textId="4C97B363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:rsidRPr="001C23BE" w:rsidR="005261FC" w:rsidP="005261FC" w:rsidRDefault="005261FC" w14:paraId="34E033FD" w14:textId="70DFD55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8 Aug WG</w:t>
            </w:r>
          </w:p>
        </w:tc>
        <w:tc>
          <w:tcPr>
            <w:tcW w:w="992" w:type="dxa"/>
          </w:tcPr>
          <w:p w:rsidRPr="001C23BE" w:rsidR="005261FC" w:rsidP="005261FC" w:rsidRDefault="008E79DF" w14:paraId="78375236" w14:textId="07ECEE9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</w:t>
            </w:r>
            <w:r w:rsidR="005261FC">
              <w:rPr>
                <w:rFonts w:ascii="Source Sans Pro Light" w:hAnsi="Source Sans Pro Light"/>
                <w:sz w:val="24"/>
                <w:szCs w:val="24"/>
              </w:rPr>
              <w:t>2 Aug</w:t>
            </w:r>
          </w:p>
        </w:tc>
        <w:tc>
          <w:tcPr>
            <w:tcW w:w="1366" w:type="dxa"/>
          </w:tcPr>
          <w:p w:rsidRPr="001C23BE" w:rsidR="005261FC" w:rsidP="005261FC" w:rsidRDefault="005261FC" w14:paraId="7D59D4EE" w14:textId="1A07EF31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In progress</w:t>
            </w:r>
          </w:p>
        </w:tc>
      </w:tr>
      <w:tr w:rsidR="00FF6D03" w:rsidTr="001C23BE" w14:paraId="78E47C2B" w14:textId="77777777">
        <w:tc>
          <w:tcPr>
            <w:tcW w:w="3823" w:type="dxa"/>
          </w:tcPr>
          <w:p w:rsidRPr="001C07CE" w:rsidR="00FF6D03" w:rsidP="00FF6D03" w:rsidRDefault="00FF6D03" w14:paraId="57BCF064" w14:textId="411416A8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012: Participants to provide comments on the updated dispute evaluation criteria </w:t>
            </w:r>
          </w:p>
        </w:tc>
        <w:tc>
          <w:tcPr>
            <w:tcW w:w="1701" w:type="dxa"/>
          </w:tcPr>
          <w:p w:rsidRPr="001C07CE" w:rsidR="00FF6D03" w:rsidP="00FF6D03" w:rsidRDefault="009A16A0" w14:paraId="065F063F" w14:textId="41FAB18A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:rsidRPr="001C07CE" w:rsidR="00FF6D03" w:rsidP="00FF6D03" w:rsidRDefault="00FF6D03" w14:paraId="067F512B" w14:textId="551CD622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8 Aug WG</w:t>
            </w:r>
          </w:p>
        </w:tc>
        <w:tc>
          <w:tcPr>
            <w:tcW w:w="992" w:type="dxa"/>
          </w:tcPr>
          <w:p w:rsidRPr="001C07CE" w:rsidR="00FF6D03" w:rsidP="00FF6D03" w:rsidRDefault="00C277B2" w14:paraId="5D598D86" w14:textId="21DAFB8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14</w:t>
            </w:r>
            <w:r w:rsidR="00FF6D03">
              <w:rPr>
                <w:rFonts w:ascii="Source Sans Pro Light" w:hAnsi="Source Sans Pro Light"/>
                <w:sz w:val="24"/>
                <w:szCs w:val="24"/>
              </w:rPr>
              <w:t xml:space="preserve"> Aug</w:t>
            </w:r>
          </w:p>
        </w:tc>
        <w:tc>
          <w:tcPr>
            <w:tcW w:w="1366" w:type="dxa"/>
          </w:tcPr>
          <w:p w:rsidRPr="001C07CE" w:rsidR="00FF6D03" w:rsidP="00FF6D03" w:rsidRDefault="00FF6D03" w14:paraId="4F9742A4" w14:textId="60B44A2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In progress</w:t>
            </w:r>
          </w:p>
        </w:tc>
      </w:tr>
      <w:tr w:rsidR="00282B46" w:rsidTr="001C23BE" w14:paraId="193EC711" w14:textId="77777777">
        <w:tc>
          <w:tcPr>
            <w:tcW w:w="3823" w:type="dxa"/>
          </w:tcPr>
          <w:p w:rsidR="00282B46" w:rsidP="00282B46" w:rsidRDefault="00282B46" w14:paraId="270109DB" w14:textId="0358596C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lastRenderedPageBreak/>
              <w:t xml:space="preserve">013: Hold seminar to </w:t>
            </w:r>
            <w:r w:rsidR="00E90E81">
              <w:rPr>
                <w:rFonts w:ascii="Source Sans Pro Light" w:hAnsi="Source Sans Pro Light"/>
                <w:sz w:val="24"/>
                <w:szCs w:val="24"/>
              </w:rPr>
              <w:t>provide more detail to p</w:t>
            </w:r>
            <w:r>
              <w:rPr>
                <w:rFonts w:ascii="Source Sans Pro Light" w:hAnsi="Source Sans Pro Light"/>
                <w:sz w:val="24"/>
                <w:szCs w:val="24"/>
              </w:rPr>
              <w:t xml:space="preserve">articipants </w:t>
            </w:r>
            <w:r w:rsidR="00E90E81">
              <w:rPr>
                <w:rFonts w:ascii="Source Sans Pro Light" w:hAnsi="Source Sans Pro Light"/>
                <w:sz w:val="24"/>
                <w:szCs w:val="24"/>
              </w:rPr>
              <w:t xml:space="preserve">on the dispute mechanism options </w:t>
            </w:r>
            <w:r>
              <w:rPr>
                <w:rFonts w:ascii="Source Sans Pro Light" w:hAnsi="Source Sans Pro Light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Pr="001C07CE" w:rsidR="00282B46" w:rsidP="00282B46" w:rsidRDefault="00E90E81" w14:paraId="6DE3CD1B" w14:textId="3FF40343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OBL</w:t>
            </w:r>
          </w:p>
        </w:tc>
        <w:tc>
          <w:tcPr>
            <w:tcW w:w="1134" w:type="dxa"/>
            <w:gridSpan w:val="2"/>
          </w:tcPr>
          <w:p w:rsidRPr="001C07CE" w:rsidR="00282B46" w:rsidP="00282B46" w:rsidRDefault="00282B46" w14:paraId="574067A3" w14:textId="5BCBEAA3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8 Aug WG</w:t>
            </w:r>
          </w:p>
        </w:tc>
        <w:tc>
          <w:tcPr>
            <w:tcW w:w="992" w:type="dxa"/>
          </w:tcPr>
          <w:p w:rsidRPr="001C07CE" w:rsidR="00282B46" w:rsidP="00282B46" w:rsidRDefault="00E9567D" w14:paraId="5CD4C888" w14:textId="44599A22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Before 22</w:t>
            </w:r>
            <w:r w:rsidR="00282B46">
              <w:rPr>
                <w:rFonts w:ascii="Source Sans Pro Light" w:hAnsi="Source Sans Pro Light"/>
                <w:sz w:val="24"/>
                <w:szCs w:val="24"/>
              </w:rPr>
              <w:t xml:space="preserve"> Aug</w:t>
            </w:r>
          </w:p>
        </w:tc>
        <w:tc>
          <w:tcPr>
            <w:tcW w:w="1366" w:type="dxa"/>
          </w:tcPr>
          <w:p w:rsidRPr="001C07CE" w:rsidR="00282B46" w:rsidP="00282B46" w:rsidRDefault="00282B46" w14:paraId="6A1DEDF5" w14:textId="3459B742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In progress</w:t>
            </w:r>
          </w:p>
        </w:tc>
      </w:tr>
      <w:tr w:rsidR="002D0D32" w:rsidTr="001C23BE" w14:paraId="2C3A764F" w14:textId="77777777">
        <w:tc>
          <w:tcPr>
            <w:tcW w:w="3823" w:type="dxa"/>
          </w:tcPr>
          <w:p w:rsidR="002D0D32" w:rsidP="002D0D32" w:rsidRDefault="002D0D32" w14:paraId="7269531E" w14:textId="675DEB2D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014: Participants to provide comments on the </w:t>
            </w:r>
            <w:r w:rsidR="00510561">
              <w:rPr>
                <w:rFonts w:ascii="Source Sans Pro Light" w:hAnsi="Source Sans Pro Light"/>
                <w:sz w:val="24"/>
                <w:szCs w:val="24"/>
              </w:rPr>
              <w:t xml:space="preserve">MLA </w:t>
            </w:r>
            <w:r>
              <w:rPr>
                <w:rFonts w:ascii="Source Sans Pro Light" w:hAnsi="Source Sans Pro Light"/>
                <w:sz w:val="24"/>
                <w:szCs w:val="24"/>
              </w:rPr>
              <w:t xml:space="preserve">fraud gap </w:t>
            </w:r>
            <w:r w:rsidR="00510561">
              <w:rPr>
                <w:rFonts w:ascii="Source Sans Pro Light" w:hAnsi="Source Sans Pro Light"/>
                <w:sz w:val="24"/>
                <w:szCs w:val="24"/>
              </w:rPr>
              <w:t>p</w:t>
            </w:r>
            <w:r>
              <w:rPr>
                <w:rFonts w:ascii="Source Sans Pro Light" w:hAnsi="Source Sans Pro Light"/>
                <w:sz w:val="24"/>
                <w:szCs w:val="24"/>
              </w:rPr>
              <w:t>roposals</w:t>
            </w:r>
          </w:p>
        </w:tc>
        <w:tc>
          <w:tcPr>
            <w:tcW w:w="1701" w:type="dxa"/>
          </w:tcPr>
          <w:p w:rsidR="002D0D32" w:rsidP="002D0D32" w:rsidRDefault="00510561" w14:paraId="4DA69444" w14:textId="2FC209C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:rsidR="002D0D32" w:rsidP="002D0D32" w:rsidRDefault="002D0D32" w14:paraId="0A92E3FA" w14:textId="20F9CE14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8 Aug WG</w:t>
            </w:r>
          </w:p>
        </w:tc>
        <w:tc>
          <w:tcPr>
            <w:tcW w:w="992" w:type="dxa"/>
          </w:tcPr>
          <w:p w:rsidR="002D0D32" w:rsidP="002D0D32" w:rsidRDefault="002D0D32" w14:paraId="4040972E" w14:textId="2A63A72A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22 Aug</w:t>
            </w:r>
          </w:p>
        </w:tc>
        <w:tc>
          <w:tcPr>
            <w:tcW w:w="1366" w:type="dxa"/>
          </w:tcPr>
          <w:p w:rsidR="002D0D32" w:rsidP="002D0D32" w:rsidRDefault="002D0D32" w14:paraId="08F4A3BE" w14:textId="4C10BE30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In progress</w:t>
            </w:r>
          </w:p>
        </w:tc>
      </w:tr>
    </w:tbl>
    <w:p w:rsidR="00C533F7" w:rsidP="00C533F7" w:rsidRDefault="00C533F7" w14:paraId="21AAB308" w14:textId="77777777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</w:p>
    <w:p w:rsidR="00FC2CDB" w:rsidP="00FC2CDB" w:rsidRDefault="00FC2CDB" w14:paraId="002B3D3F" w14:textId="5903460E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5D9408D" wp14:editId="4A8E3093">
                <wp:simplePos x="0" y="0"/>
                <wp:positionH relativeFrom="margin">
                  <wp:align>left</wp:align>
                </wp:positionH>
                <wp:positionV relativeFrom="paragraph">
                  <wp:posOffset>200025</wp:posOffset>
                </wp:positionV>
                <wp:extent cx="5791200" cy="28575"/>
                <wp:effectExtent l="0" t="0" r="19050" b="2857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style="position:absolute;flip:y;z-index:251658243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spid="_x0000_s1026" strokecolor="black [3200]" strokeweight=".5pt" from="0,15.75pt" to="456pt,18pt" w14:anchorId="0163649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">
                <v:stroke joinstyle="miter"/>
                <w10:wrap anchorx="margin"/>
              </v:line>
            </w:pict>
          </mc:Fallback>
        </mc:AlternateContent>
      </w:r>
      <w:r w:rsidR="32CC49C4"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w:t xml:space="preserve">PREVIOUS </w:t>
      </w:r>
      <w:r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w:t>ACTIONS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1701"/>
        <w:gridCol w:w="1063"/>
        <w:gridCol w:w="71"/>
        <w:gridCol w:w="992"/>
        <w:gridCol w:w="1366"/>
      </w:tblGrid>
      <w:tr w:rsidRPr="00C533F7" w:rsidR="0040172F" w:rsidTr="00300373" w14:paraId="34C52F15" w14:textId="77777777">
        <w:tc>
          <w:tcPr>
            <w:tcW w:w="3823" w:type="dxa"/>
            <w:shd w:val="clear" w:color="auto" w:fill="2F5496" w:themeFill="accent1" w:themeFillShade="BF"/>
          </w:tcPr>
          <w:p w:rsidRPr="00C533F7" w:rsidR="0040172F" w:rsidP="00300373" w:rsidRDefault="0040172F" w14:paraId="4D3D78FC" w14:textId="77777777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 w:rsidRPr="00C533F7"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Action</w:t>
            </w:r>
          </w:p>
        </w:tc>
        <w:tc>
          <w:tcPr>
            <w:tcW w:w="1701" w:type="dxa"/>
            <w:shd w:val="clear" w:color="auto" w:fill="2F5496" w:themeFill="accent1" w:themeFillShade="BF"/>
          </w:tcPr>
          <w:p w:rsidRPr="00C533F7" w:rsidR="0040172F" w:rsidP="00300373" w:rsidRDefault="0040172F" w14:paraId="4A572D25" w14:textId="77777777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 w:rsidRPr="00C533F7"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Owner</w:t>
            </w:r>
          </w:p>
        </w:tc>
        <w:tc>
          <w:tcPr>
            <w:tcW w:w="1063" w:type="dxa"/>
            <w:shd w:val="clear" w:color="auto" w:fill="2F5496" w:themeFill="accent1" w:themeFillShade="BF"/>
          </w:tcPr>
          <w:p w:rsidRPr="00C533F7" w:rsidR="0040172F" w:rsidP="00300373" w:rsidRDefault="0040172F" w14:paraId="0D6BB6DE" w14:textId="77777777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 w:rsidRPr="00C533F7"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Origin</w:t>
            </w:r>
          </w:p>
        </w:tc>
        <w:tc>
          <w:tcPr>
            <w:tcW w:w="1063" w:type="dxa"/>
            <w:gridSpan w:val="2"/>
            <w:shd w:val="clear" w:color="auto" w:fill="2F5496" w:themeFill="accent1" w:themeFillShade="BF"/>
          </w:tcPr>
          <w:p w:rsidRPr="00C533F7" w:rsidR="0040172F" w:rsidP="00300373" w:rsidRDefault="0040172F" w14:paraId="78530EA1" w14:textId="77777777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Due Date</w:t>
            </w:r>
          </w:p>
        </w:tc>
        <w:tc>
          <w:tcPr>
            <w:tcW w:w="1366" w:type="dxa"/>
            <w:shd w:val="clear" w:color="auto" w:fill="2F5496" w:themeFill="accent1" w:themeFillShade="BF"/>
          </w:tcPr>
          <w:p w:rsidRPr="00C533F7" w:rsidR="0040172F" w:rsidP="00300373" w:rsidRDefault="0040172F" w14:paraId="2565283B" w14:textId="77777777">
            <w:pP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ascii="Source Sans Pro Light" w:hAnsi="Source Sans Pro Light"/>
                <w:b/>
                <w:bCs/>
                <w:color w:val="FFFFFF" w:themeColor="background1"/>
                <w:sz w:val="24"/>
                <w:szCs w:val="24"/>
              </w:rPr>
              <w:t>Status</w:t>
            </w:r>
          </w:p>
        </w:tc>
      </w:tr>
      <w:tr w:rsidRPr="001C23BE" w:rsidR="003D1125" w:rsidTr="00300373" w14:paraId="3FB291F6" w14:textId="77777777">
        <w:tc>
          <w:tcPr>
            <w:tcW w:w="3823" w:type="dxa"/>
          </w:tcPr>
          <w:p w:rsidR="003D1125" w:rsidP="003D1125" w:rsidRDefault="003D1125" w14:paraId="7B31F240" w14:textId="22F3C012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001: Participants to provide feedback on the proposed Terms of Reference</w:t>
            </w:r>
          </w:p>
        </w:tc>
        <w:tc>
          <w:tcPr>
            <w:tcW w:w="1701" w:type="dxa"/>
          </w:tcPr>
          <w:p w:rsidR="003D1125" w:rsidP="003D1125" w:rsidRDefault="003D1125" w14:paraId="4627863F" w14:textId="7C1C463B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:rsidR="003D1125" w:rsidP="003D1125" w:rsidRDefault="003D1125" w14:paraId="7556089C" w14:textId="63BF4183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Email of 10 July and 12 July WG</w:t>
            </w:r>
          </w:p>
        </w:tc>
        <w:tc>
          <w:tcPr>
            <w:tcW w:w="992" w:type="dxa"/>
          </w:tcPr>
          <w:p w:rsidR="003D1125" w:rsidP="003D1125" w:rsidRDefault="003D1125" w14:paraId="00952DD4" w14:textId="3B413700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19 July</w:t>
            </w:r>
          </w:p>
        </w:tc>
        <w:tc>
          <w:tcPr>
            <w:tcW w:w="1366" w:type="dxa"/>
          </w:tcPr>
          <w:p w:rsidR="003D1125" w:rsidP="003D1125" w:rsidRDefault="003D1125" w14:paraId="760BD9E1" w14:textId="4FE7D0DE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Complete </w:t>
            </w:r>
          </w:p>
        </w:tc>
      </w:tr>
      <w:tr w:rsidRPr="001C23BE" w:rsidR="003D1125" w:rsidTr="00300373" w14:paraId="37F66B13" w14:textId="77777777">
        <w:tc>
          <w:tcPr>
            <w:tcW w:w="3823" w:type="dxa"/>
          </w:tcPr>
          <w:p w:rsidR="003D1125" w:rsidP="003D1125" w:rsidRDefault="003D1125" w14:paraId="0BAC15B2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002: Participants to provide feedback regarding the proposed approach to disputes using the template or via email</w:t>
            </w:r>
          </w:p>
        </w:tc>
        <w:tc>
          <w:tcPr>
            <w:tcW w:w="1701" w:type="dxa"/>
          </w:tcPr>
          <w:p w:rsidR="003D1125" w:rsidP="003D1125" w:rsidRDefault="003D1125" w14:paraId="63C8F1B4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:rsidR="003D1125" w:rsidP="003D1125" w:rsidRDefault="003D1125" w14:paraId="2EED6E64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Email of 10 July &amp; 12 July WG</w:t>
            </w:r>
          </w:p>
        </w:tc>
        <w:tc>
          <w:tcPr>
            <w:tcW w:w="992" w:type="dxa"/>
          </w:tcPr>
          <w:p w:rsidR="003D1125" w:rsidP="003D1125" w:rsidRDefault="003D1125" w14:paraId="65B0D0A9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26 July</w:t>
            </w:r>
          </w:p>
        </w:tc>
        <w:tc>
          <w:tcPr>
            <w:tcW w:w="1366" w:type="dxa"/>
          </w:tcPr>
          <w:p w:rsidRPr="001C23BE" w:rsidR="003D1125" w:rsidP="003D1125" w:rsidRDefault="003D1125" w14:paraId="4B41D788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Pr="001C23BE" w:rsidR="003D1125" w:rsidTr="00300373" w14:paraId="380901C6" w14:textId="77777777">
        <w:tc>
          <w:tcPr>
            <w:tcW w:w="3823" w:type="dxa"/>
          </w:tcPr>
          <w:p w:rsidR="003D1125" w:rsidP="003D1125" w:rsidRDefault="003D1125" w14:paraId="03769C9C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004: </w:t>
            </w:r>
            <w:r w:rsidRPr="001C23BE">
              <w:rPr>
                <w:rFonts w:ascii="Source Sans Pro Light" w:hAnsi="Source Sans Pro Light"/>
                <w:sz w:val="24"/>
                <w:szCs w:val="24"/>
              </w:rPr>
              <w:t>Secretariat to re-issue previously shared organisational charts for the Programme Implementation Group</w:t>
            </w:r>
          </w:p>
          <w:p w:rsidRPr="001C23BE" w:rsidR="003D1125" w:rsidP="003D1125" w:rsidRDefault="003D1125" w14:paraId="7862C4F1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1C23BE">
              <w:rPr>
                <w:rFonts w:ascii="Source Sans Pro Light" w:hAnsi="Source Sans Pro Light"/>
                <w:sz w:val="24"/>
                <w:szCs w:val="24"/>
              </w:rPr>
              <w:t>VRP WG ToR – re-issue next version in time for next WG</w:t>
            </w:r>
          </w:p>
        </w:tc>
        <w:tc>
          <w:tcPr>
            <w:tcW w:w="1701" w:type="dxa"/>
          </w:tcPr>
          <w:p w:rsidRPr="001C23BE" w:rsidR="003D1125" w:rsidP="003D1125" w:rsidRDefault="003D1125" w14:paraId="002A3B34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Secretariat</w:t>
            </w:r>
          </w:p>
        </w:tc>
        <w:tc>
          <w:tcPr>
            <w:tcW w:w="1134" w:type="dxa"/>
            <w:gridSpan w:val="2"/>
          </w:tcPr>
          <w:p w:rsidRPr="001C23BE" w:rsidR="003D1125" w:rsidP="003D1125" w:rsidRDefault="003D1125" w14:paraId="6F2DF1DC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25 July PWG</w:t>
            </w:r>
          </w:p>
        </w:tc>
        <w:tc>
          <w:tcPr>
            <w:tcW w:w="992" w:type="dxa"/>
          </w:tcPr>
          <w:p w:rsidRPr="001C23BE" w:rsidR="003D1125" w:rsidP="003D1125" w:rsidRDefault="003D1125" w14:paraId="50A47910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8 Aug WG</w:t>
            </w:r>
          </w:p>
        </w:tc>
        <w:tc>
          <w:tcPr>
            <w:tcW w:w="1366" w:type="dxa"/>
          </w:tcPr>
          <w:p w:rsidRPr="001C23BE" w:rsidR="003D1125" w:rsidP="003D1125" w:rsidRDefault="003D1125" w14:paraId="50C53181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  <w:tr w:rsidRPr="001C07CE" w:rsidR="003D1125" w:rsidTr="00300373" w14:paraId="174AA956" w14:textId="77777777">
        <w:tc>
          <w:tcPr>
            <w:tcW w:w="3823" w:type="dxa"/>
          </w:tcPr>
          <w:p w:rsidRPr="001C07CE" w:rsidR="003D1125" w:rsidP="003D1125" w:rsidRDefault="003D1125" w14:paraId="4C95CF96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 xml:space="preserve">005: </w:t>
            </w:r>
            <w:r w:rsidRPr="001C07CE">
              <w:rPr>
                <w:rFonts w:ascii="Source Sans Pro Light" w:hAnsi="Source Sans Pro Light"/>
                <w:sz w:val="24"/>
                <w:szCs w:val="24"/>
              </w:rPr>
              <w:t>Secretariat to consider the inclusion of Trade Associations at VRP working group</w:t>
            </w:r>
          </w:p>
        </w:tc>
        <w:tc>
          <w:tcPr>
            <w:tcW w:w="1701" w:type="dxa"/>
          </w:tcPr>
          <w:p w:rsidRPr="001C07CE" w:rsidR="003D1125" w:rsidP="003D1125" w:rsidRDefault="003D1125" w14:paraId="2A499259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1C07CE">
              <w:rPr>
                <w:rFonts w:ascii="Source Sans Pro Light" w:hAnsi="Source Sans Pro Light"/>
                <w:sz w:val="24"/>
                <w:szCs w:val="24"/>
              </w:rPr>
              <w:t>Secretariat</w:t>
            </w:r>
          </w:p>
        </w:tc>
        <w:tc>
          <w:tcPr>
            <w:tcW w:w="1134" w:type="dxa"/>
            <w:gridSpan w:val="2"/>
          </w:tcPr>
          <w:p w:rsidRPr="001C07CE" w:rsidR="003D1125" w:rsidP="003D1125" w:rsidRDefault="003D1125" w14:paraId="6380268A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1C07CE">
              <w:rPr>
                <w:rFonts w:ascii="Source Sans Pro Light" w:hAnsi="Source Sans Pro Light"/>
                <w:sz w:val="24"/>
                <w:szCs w:val="24"/>
              </w:rPr>
              <w:t>25 July WG</w:t>
            </w:r>
          </w:p>
        </w:tc>
        <w:tc>
          <w:tcPr>
            <w:tcW w:w="992" w:type="dxa"/>
          </w:tcPr>
          <w:p w:rsidRPr="001C07CE" w:rsidR="003D1125" w:rsidP="003D1125" w:rsidRDefault="003D1125" w14:paraId="46535D8A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425374">
              <w:rPr>
                <w:rFonts w:ascii="Source Sans Pro Light" w:hAnsi="Source Sans Pro Light"/>
                <w:sz w:val="24"/>
                <w:szCs w:val="24"/>
              </w:rPr>
              <w:t>8 Aug WG</w:t>
            </w:r>
          </w:p>
        </w:tc>
        <w:tc>
          <w:tcPr>
            <w:tcW w:w="1366" w:type="dxa"/>
          </w:tcPr>
          <w:p w:rsidRPr="001C07CE" w:rsidR="003D1125" w:rsidP="003D1125" w:rsidRDefault="003D1125" w14:paraId="07385612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1C07CE">
              <w:rPr>
                <w:rFonts w:ascii="Source Sans Pro Light" w:hAnsi="Source Sans Pro Light"/>
                <w:sz w:val="24"/>
                <w:szCs w:val="24"/>
              </w:rPr>
              <w:t>In progress</w:t>
            </w:r>
          </w:p>
        </w:tc>
      </w:tr>
      <w:tr w:rsidRPr="001C07CE" w:rsidR="003D1125" w:rsidTr="00300373" w14:paraId="2035979B" w14:textId="77777777">
        <w:tc>
          <w:tcPr>
            <w:tcW w:w="3823" w:type="dxa"/>
          </w:tcPr>
          <w:p w:rsidR="003D1125" w:rsidP="003D1125" w:rsidRDefault="003D1125" w14:paraId="264F15F2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006: Secretariat to consider level of engagement with UK Finance during analysis of Model Clauses</w:t>
            </w:r>
          </w:p>
        </w:tc>
        <w:tc>
          <w:tcPr>
            <w:tcW w:w="1701" w:type="dxa"/>
          </w:tcPr>
          <w:p w:rsidRPr="001C07CE" w:rsidR="003D1125" w:rsidP="003D1125" w:rsidRDefault="003D1125" w14:paraId="4309A640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Secretariat</w:t>
            </w:r>
          </w:p>
        </w:tc>
        <w:tc>
          <w:tcPr>
            <w:tcW w:w="1134" w:type="dxa"/>
            <w:gridSpan w:val="2"/>
          </w:tcPr>
          <w:p w:rsidRPr="001C07CE" w:rsidR="003D1125" w:rsidP="003D1125" w:rsidRDefault="003D1125" w14:paraId="643BCE13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25 July WG</w:t>
            </w:r>
          </w:p>
        </w:tc>
        <w:tc>
          <w:tcPr>
            <w:tcW w:w="992" w:type="dxa"/>
          </w:tcPr>
          <w:p w:rsidRPr="001C07CE" w:rsidR="003D1125" w:rsidP="003D1125" w:rsidRDefault="003D1125" w14:paraId="655D8D29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 w:rsidRPr="00ED382B">
              <w:rPr>
                <w:rFonts w:ascii="Source Sans Pro Light" w:hAnsi="Source Sans Pro Light"/>
                <w:sz w:val="24"/>
                <w:szCs w:val="24"/>
              </w:rPr>
              <w:t>8 Aug WG</w:t>
            </w:r>
          </w:p>
        </w:tc>
        <w:tc>
          <w:tcPr>
            <w:tcW w:w="1366" w:type="dxa"/>
          </w:tcPr>
          <w:p w:rsidRPr="001C07CE" w:rsidR="003D1125" w:rsidP="003D1125" w:rsidRDefault="003D1125" w14:paraId="50FD4B10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In progress</w:t>
            </w:r>
          </w:p>
        </w:tc>
      </w:tr>
      <w:tr w:rsidR="003D1125" w:rsidTr="00300373" w14:paraId="42B509FD" w14:textId="77777777">
        <w:tc>
          <w:tcPr>
            <w:tcW w:w="3823" w:type="dxa"/>
          </w:tcPr>
          <w:p w:rsidR="003D1125" w:rsidP="003D1125" w:rsidRDefault="003D1125" w14:paraId="4305D346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007: Secretariat to seek clarification from PSR re timelines for announcements</w:t>
            </w:r>
          </w:p>
        </w:tc>
        <w:tc>
          <w:tcPr>
            <w:tcW w:w="1701" w:type="dxa"/>
          </w:tcPr>
          <w:p w:rsidR="003D1125" w:rsidP="003D1125" w:rsidRDefault="003D1125" w14:paraId="51870696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Secretariat</w:t>
            </w:r>
          </w:p>
        </w:tc>
        <w:tc>
          <w:tcPr>
            <w:tcW w:w="1134" w:type="dxa"/>
            <w:gridSpan w:val="2"/>
          </w:tcPr>
          <w:p w:rsidR="003D1125" w:rsidP="003D1125" w:rsidRDefault="003D1125" w14:paraId="44148062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25 July WG</w:t>
            </w:r>
          </w:p>
        </w:tc>
        <w:tc>
          <w:tcPr>
            <w:tcW w:w="992" w:type="dxa"/>
          </w:tcPr>
          <w:p w:rsidR="003D1125" w:rsidP="003D1125" w:rsidRDefault="003D1125" w14:paraId="618E0BE9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8 Aug WG</w:t>
            </w:r>
          </w:p>
        </w:tc>
        <w:tc>
          <w:tcPr>
            <w:tcW w:w="1366" w:type="dxa"/>
          </w:tcPr>
          <w:p w:rsidR="003D1125" w:rsidP="003D1125" w:rsidRDefault="003D1125" w14:paraId="216BE175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In progress</w:t>
            </w:r>
          </w:p>
        </w:tc>
      </w:tr>
      <w:tr w:rsidRPr="001C07CE" w:rsidR="003D1125" w:rsidTr="00300373" w14:paraId="3B9E6BA3" w14:textId="77777777">
        <w:tc>
          <w:tcPr>
            <w:tcW w:w="3823" w:type="dxa"/>
          </w:tcPr>
          <w:p w:rsidRPr="001C07CE" w:rsidR="003D1125" w:rsidP="003D1125" w:rsidRDefault="003D1125" w14:paraId="364D0980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008: Secretariat to review the API standards to assess their suitability for MI provision for ASPSPs</w:t>
            </w:r>
          </w:p>
        </w:tc>
        <w:tc>
          <w:tcPr>
            <w:tcW w:w="1701" w:type="dxa"/>
          </w:tcPr>
          <w:p w:rsidRPr="001C07CE" w:rsidR="003D1125" w:rsidP="003D1125" w:rsidRDefault="003D1125" w14:paraId="44723E21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Secretariat</w:t>
            </w:r>
          </w:p>
        </w:tc>
        <w:tc>
          <w:tcPr>
            <w:tcW w:w="1134" w:type="dxa"/>
            <w:gridSpan w:val="2"/>
          </w:tcPr>
          <w:p w:rsidRPr="001C07CE" w:rsidR="003D1125" w:rsidP="003D1125" w:rsidRDefault="003D1125" w14:paraId="6DC64E87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25 July WG</w:t>
            </w:r>
          </w:p>
        </w:tc>
        <w:tc>
          <w:tcPr>
            <w:tcW w:w="992" w:type="dxa"/>
          </w:tcPr>
          <w:p w:rsidRPr="001C07CE" w:rsidR="003D1125" w:rsidP="003D1125" w:rsidRDefault="003D1125" w14:paraId="6BBF8960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22 August</w:t>
            </w:r>
          </w:p>
        </w:tc>
        <w:tc>
          <w:tcPr>
            <w:tcW w:w="1366" w:type="dxa"/>
          </w:tcPr>
          <w:p w:rsidRPr="001C07CE" w:rsidR="003D1125" w:rsidP="003D1125" w:rsidRDefault="003D1125" w14:paraId="2E061D4A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In progress</w:t>
            </w:r>
          </w:p>
        </w:tc>
      </w:tr>
      <w:tr w:rsidRPr="001C07CE" w:rsidR="003D1125" w:rsidTr="00300373" w14:paraId="07131E47" w14:textId="77777777">
        <w:tc>
          <w:tcPr>
            <w:tcW w:w="3823" w:type="dxa"/>
          </w:tcPr>
          <w:p w:rsidRPr="001C07CE" w:rsidR="003D1125" w:rsidP="003D1125" w:rsidRDefault="003D1125" w14:paraId="47941831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009: Participants to provide feedback regarding the questions raised in the MLA presentation</w:t>
            </w:r>
          </w:p>
        </w:tc>
        <w:tc>
          <w:tcPr>
            <w:tcW w:w="1701" w:type="dxa"/>
          </w:tcPr>
          <w:p w:rsidRPr="001C07CE" w:rsidR="003D1125" w:rsidP="003D1125" w:rsidRDefault="003D1125" w14:paraId="1770F0B0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Participants</w:t>
            </w:r>
          </w:p>
        </w:tc>
        <w:tc>
          <w:tcPr>
            <w:tcW w:w="1134" w:type="dxa"/>
            <w:gridSpan w:val="2"/>
          </w:tcPr>
          <w:p w:rsidRPr="001C07CE" w:rsidR="003D1125" w:rsidP="003D1125" w:rsidRDefault="003D1125" w14:paraId="62CE3E17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25 July WG</w:t>
            </w:r>
          </w:p>
        </w:tc>
        <w:tc>
          <w:tcPr>
            <w:tcW w:w="992" w:type="dxa"/>
          </w:tcPr>
          <w:p w:rsidRPr="001C07CE" w:rsidR="003D1125" w:rsidP="003D1125" w:rsidRDefault="003D1125" w14:paraId="1D30F45D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8 August</w:t>
            </w:r>
          </w:p>
        </w:tc>
        <w:tc>
          <w:tcPr>
            <w:tcW w:w="1366" w:type="dxa"/>
          </w:tcPr>
          <w:p w:rsidRPr="001C07CE" w:rsidR="003D1125" w:rsidP="003D1125" w:rsidRDefault="003D1125" w14:paraId="7A1B5EDC" w14:textId="77777777">
            <w:pPr>
              <w:rPr>
                <w:rFonts w:ascii="Source Sans Pro Light" w:hAnsi="Source Sans Pro Light"/>
                <w:sz w:val="24"/>
                <w:szCs w:val="24"/>
              </w:rPr>
            </w:pPr>
            <w:r>
              <w:rPr>
                <w:rFonts w:ascii="Source Sans Pro Light" w:hAnsi="Source Sans Pro Light"/>
                <w:sz w:val="24"/>
                <w:szCs w:val="24"/>
              </w:rPr>
              <w:t>Complete</w:t>
            </w:r>
          </w:p>
        </w:tc>
      </w:tr>
    </w:tbl>
    <w:p w:rsidR="00FC2CDB" w:rsidP="00C533F7" w:rsidRDefault="00FC2CDB" w14:paraId="4E44BC4C" w14:textId="57B4E8FA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</w:p>
    <w:p w:rsidR="00247DBF" w:rsidP="00247DBF" w:rsidRDefault="00247DBF" w14:paraId="48356E64" w14:textId="77777777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4050BBC8" wp14:editId="7440CFBB">
                <wp:simplePos x="0" y="0"/>
                <wp:positionH relativeFrom="column">
                  <wp:posOffset>-28575</wp:posOffset>
                </wp:positionH>
                <wp:positionV relativeFrom="paragraph">
                  <wp:posOffset>192405</wp:posOffset>
                </wp:positionV>
                <wp:extent cx="5791200" cy="28575"/>
                <wp:effectExtent l="0" t="0" r="19050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style="position:absolute;flip:y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00]" strokeweight=".5pt" from="-2.25pt,15.15pt" to="453.75pt,17.4pt" w14:anchorId="488F5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">
                <v:stroke joinstyle="miter"/>
              </v:line>
            </w:pict>
          </mc:Fallback>
        </mc:AlternateContent>
      </w:r>
      <w:r>
        <w:rPr>
          <w:rFonts w:ascii="Source Sans Pro Light" w:hAnsi="Source Sans Pro Light"/>
          <w:b/>
          <w:bCs/>
          <w:color w:val="002060"/>
          <w:sz w:val="28"/>
          <w:szCs w:val="28"/>
        </w:rPr>
        <w:t>INTRODUCTION</w:t>
      </w:r>
    </w:p>
    <w:p w:rsidR="00247DBF" w:rsidP="00247DBF" w:rsidRDefault="00247DBF" w14:paraId="44D8C02E" w14:textId="77777777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EB as the chair </w:t>
      </w:r>
      <w:proofErr w:type="gramStart"/>
      <w:r>
        <w:rPr>
          <w:rFonts w:ascii="Source Sans Pro Light" w:hAnsi="Source Sans Pro Light"/>
          <w:sz w:val="24"/>
          <w:szCs w:val="24"/>
        </w:rPr>
        <w:t>provided an introduction to</w:t>
      </w:r>
      <w:proofErr w:type="gramEnd"/>
      <w:r>
        <w:rPr>
          <w:rFonts w:ascii="Source Sans Pro Light" w:hAnsi="Source Sans Pro Light"/>
          <w:sz w:val="24"/>
          <w:szCs w:val="24"/>
        </w:rPr>
        <w:t xml:space="preserve"> the meeting and provided an outline of the agenda.</w:t>
      </w:r>
    </w:p>
    <w:p w:rsidR="00247DBF" w:rsidP="00247DBF" w:rsidRDefault="00247DBF" w14:paraId="4A5173FC" w14:textId="77777777">
      <w:pPr>
        <w:rPr>
          <w:rFonts w:ascii="Source Sans Pro Light" w:hAnsi="Source Sans Pro Light"/>
          <w:sz w:val="24"/>
          <w:szCs w:val="24"/>
        </w:rPr>
      </w:pPr>
    </w:p>
    <w:p w:rsidR="00247DBF" w:rsidP="00247DBF" w:rsidRDefault="00247DBF" w14:paraId="31DB6B21" w14:textId="77777777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756E1E3C" wp14:editId="1C8AD3D1">
                <wp:simplePos x="0" y="0"/>
                <wp:positionH relativeFrom="margin">
                  <wp:align>left</wp:align>
                </wp:positionH>
                <wp:positionV relativeFrom="paragraph">
                  <wp:posOffset>200025</wp:posOffset>
                </wp:positionV>
                <wp:extent cx="5791200" cy="28575"/>
                <wp:effectExtent l="0" t="0" r="19050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style="position:absolute;flip:y;z-index:251658245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spid="_x0000_s1026" strokecolor="black [3200]" strokeweight=".5pt" from="0,15.75pt" to="456pt,18pt" w14:anchorId="6F537D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">
                <v:stroke joinstyle="miter"/>
                <w10:wrap anchorx="margin"/>
              </v:line>
            </w:pict>
          </mc:Fallback>
        </mc:AlternateContent>
      </w:r>
      <w:r>
        <w:rPr>
          <w:rFonts w:ascii="Source Sans Pro Light" w:hAnsi="Source Sans Pro Light"/>
          <w:b/>
          <w:bCs/>
          <w:color w:val="002060"/>
          <w:sz w:val="28"/>
          <w:szCs w:val="28"/>
        </w:rPr>
        <w:t>PREVIOUS MINUTES</w:t>
      </w:r>
    </w:p>
    <w:p w:rsidR="00247DBF" w:rsidP="00247DBF" w:rsidRDefault="00247DBF" w14:paraId="49A9AFFF" w14:textId="0D9725B1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>No comments were made on the minutes of the previous meeting and hence were appro</w:t>
      </w:r>
      <w:r w:rsidR="00987B3B">
        <w:rPr>
          <w:rFonts w:ascii="Source Sans Pro Light" w:hAnsi="Source Sans Pro Light"/>
          <w:sz w:val="24"/>
          <w:szCs w:val="24"/>
        </w:rPr>
        <w:t>ved</w:t>
      </w:r>
      <w:r>
        <w:rPr>
          <w:rFonts w:ascii="Source Sans Pro Light" w:hAnsi="Source Sans Pro Light"/>
          <w:sz w:val="24"/>
          <w:szCs w:val="24"/>
        </w:rPr>
        <w:t>.</w:t>
      </w:r>
    </w:p>
    <w:p w:rsidR="00247DBF" w:rsidP="00247DBF" w:rsidRDefault="00247DBF" w14:paraId="0DD1AFC4" w14:textId="77777777">
      <w:pPr>
        <w:rPr>
          <w:rFonts w:ascii="Source Sans Pro Light" w:hAnsi="Source Sans Pro Light"/>
          <w:sz w:val="24"/>
          <w:szCs w:val="24"/>
        </w:rPr>
      </w:pPr>
    </w:p>
    <w:p w:rsidR="00C533F7" w:rsidP="00C533F7" w:rsidRDefault="00C533F7" w14:paraId="4D743170" w14:textId="3400C4EB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80FCF21" wp14:editId="4E8FBBB0">
                <wp:simplePos x="0" y="0"/>
                <wp:positionH relativeFrom="margin">
                  <wp:align>left</wp:align>
                </wp:positionH>
                <wp:positionV relativeFrom="paragraph">
                  <wp:posOffset>227965</wp:posOffset>
                </wp:positionV>
                <wp:extent cx="5791200" cy="28575"/>
                <wp:effectExtent l="0" t="0" r="19050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7" style="position:absolute;flip:y;z-index: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spid="_x0000_s1026" strokecolor="black [3200]" strokeweight=".5pt" from="0,17.95pt" to="456pt,20.2pt" w14:anchorId="02EEBCC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">
                <v:stroke joinstyle="miter"/>
                <w10:wrap anchorx="margin"/>
              </v:line>
            </w:pict>
          </mc:Fallback>
        </mc:AlternateContent>
      </w:r>
      <w:r>
        <w:rPr>
          <w:rFonts w:ascii="Source Sans Pro Light" w:hAnsi="Source Sans Pro Light"/>
          <w:b/>
          <w:bCs/>
          <w:color w:val="002060"/>
          <w:sz w:val="28"/>
          <w:szCs w:val="28"/>
        </w:rPr>
        <w:t>TERMS OF REFERENCE</w:t>
      </w:r>
    </w:p>
    <w:p w:rsidR="00D960F0" w:rsidP="00980E4D" w:rsidRDefault="00D960F0" w14:paraId="5E49C0E0" w14:textId="5C14413D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RK thanked all participants for their feedback to date and confirmed that the ToRs have been updated </w:t>
      </w:r>
      <w:proofErr w:type="gramStart"/>
      <w:r>
        <w:rPr>
          <w:rFonts w:ascii="Source Sans Pro Light" w:hAnsi="Source Sans Pro Light"/>
          <w:sz w:val="24"/>
          <w:szCs w:val="24"/>
        </w:rPr>
        <w:t>in light of</w:t>
      </w:r>
      <w:proofErr w:type="gramEnd"/>
      <w:r>
        <w:rPr>
          <w:rFonts w:ascii="Source Sans Pro Light" w:hAnsi="Source Sans Pro Light"/>
          <w:sz w:val="24"/>
          <w:szCs w:val="24"/>
        </w:rPr>
        <w:t xml:space="preserve"> this.</w:t>
      </w:r>
      <w:r w:rsidR="008324D1">
        <w:rPr>
          <w:rFonts w:ascii="Source Sans Pro Light" w:hAnsi="Source Sans Pro Light"/>
          <w:sz w:val="24"/>
          <w:szCs w:val="24"/>
        </w:rPr>
        <w:t xml:space="preserve">  Participants are asked to provide further comments by 12</w:t>
      </w:r>
      <w:r w:rsidRPr="008324D1" w:rsidR="008324D1">
        <w:rPr>
          <w:rFonts w:ascii="Source Sans Pro Light" w:hAnsi="Source Sans Pro Light"/>
          <w:sz w:val="24"/>
          <w:szCs w:val="24"/>
          <w:vertAlign w:val="superscript"/>
        </w:rPr>
        <w:t>th</w:t>
      </w:r>
      <w:r w:rsidR="008324D1">
        <w:rPr>
          <w:rFonts w:ascii="Source Sans Pro Light" w:hAnsi="Source Sans Pro Light"/>
          <w:sz w:val="24"/>
          <w:szCs w:val="24"/>
        </w:rPr>
        <w:t xml:space="preserve"> August</w:t>
      </w:r>
      <w:r w:rsidR="00991879">
        <w:rPr>
          <w:rFonts w:ascii="Source Sans Pro Light" w:hAnsi="Source Sans Pro Light"/>
          <w:sz w:val="24"/>
          <w:szCs w:val="24"/>
        </w:rPr>
        <w:t xml:space="preserve"> ahead of final sign-off by JROC</w:t>
      </w:r>
      <w:r w:rsidR="008324D1">
        <w:rPr>
          <w:rFonts w:ascii="Source Sans Pro Light" w:hAnsi="Source Sans Pro Light"/>
          <w:sz w:val="24"/>
          <w:szCs w:val="24"/>
        </w:rPr>
        <w:t>.</w:t>
      </w:r>
    </w:p>
    <w:p w:rsidR="008324D1" w:rsidP="00980E4D" w:rsidRDefault="0027585F" w14:paraId="67418A37" w14:textId="1F0AD73F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>The involvement of the Trade Associations is still being discussed with JROC and is not yet full</w:t>
      </w:r>
      <w:r w:rsidR="00346359">
        <w:rPr>
          <w:rFonts w:ascii="Source Sans Pro Light" w:hAnsi="Source Sans Pro Light"/>
          <w:sz w:val="24"/>
          <w:szCs w:val="24"/>
        </w:rPr>
        <w:t>y</w:t>
      </w:r>
      <w:r>
        <w:rPr>
          <w:rFonts w:ascii="Source Sans Pro Light" w:hAnsi="Source Sans Pro Light"/>
          <w:sz w:val="24"/>
          <w:szCs w:val="24"/>
        </w:rPr>
        <w:t xml:space="preserve"> resolved. </w:t>
      </w:r>
      <w:r w:rsidR="00991879">
        <w:rPr>
          <w:rFonts w:ascii="Source Sans Pro Light" w:hAnsi="Source Sans Pro Light"/>
          <w:sz w:val="24"/>
          <w:szCs w:val="24"/>
        </w:rPr>
        <w:t xml:space="preserve"> </w:t>
      </w:r>
      <w:r w:rsidR="009A16A0">
        <w:rPr>
          <w:rFonts w:ascii="Source Sans Pro Light" w:hAnsi="Source Sans Pro Light"/>
          <w:sz w:val="24"/>
          <w:szCs w:val="24"/>
        </w:rPr>
        <w:t>Participants</w:t>
      </w:r>
      <w:r w:rsidR="00991879">
        <w:rPr>
          <w:rFonts w:ascii="Source Sans Pro Light" w:hAnsi="Source Sans Pro Light"/>
          <w:sz w:val="24"/>
          <w:szCs w:val="24"/>
        </w:rPr>
        <w:t xml:space="preserve"> will be informed when the final decision has been made.</w:t>
      </w:r>
    </w:p>
    <w:p w:rsidR="00882827" w:rsidP="00E36642" w:rsidRDefault="00882827" w14:paraId="549B114B" w14:textId="0139535F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There was a question relating to the </w:t>
      </w:r>
      <w:r w:rsidRPr="00882827">
        <w:rPr>
          <w:rFonts w:ascii="Source Sans Pro Light" w:hAnsi="Source Sans Pro Light"/>
          <w:sz w:val="24"/>
          <w:szCs w:val="24"/>
        </w:rPr>
        <w:t xml:space="preserve">direction of travel on </w:t>
      </w:r>
      <w:r w:rsidR="00E36642">
        <w:rPr>
          <w:rFonts w:ascii="Source Sans Pro Light" w:hAnsi="Source Sans Pro Light"/>
          <w:sz w:val="24"/>
          <w:szCs w:val="24"/>
        </w:rPr>
        <w:t xml:space="preserve">trade association participation.  RK said that there are pros and cons for both sides of the discussion and </w:t>
      </w:r>
      <w:r w:rsidR="00CF76A7">
        <w:rPr>
          <w:rFonts w:ascii="Source Sans Pro Light" w:hAnsi="Source Sans Pro Light"/>
          <w:sz w:val="24"/>
          <w:szCs w:val="24"/>
        </w:rPr>
        <w:t xml:space="preserve">is </w:t>
      </w:r>
      <w:r w:rsidR="00E36642">
        <w:rPr>
          <w:rFonts w:ascii="Source Sans Pro Light" w:hAnsi="Source Sans Pro Light"/>
          <w:sz w:val="24"/>
          <w:szCs w:val="24"/>
        </w:rPr>
        <w:t>in part dependant on the PSR consultation response.</w:t>
      </w:r>
    </w:p>
    <w:p w:rsidR="008324D1" w:rsidP="00980E4D" w:rsidRDefault="008324D1" w14:paraId="0311EB5D" w14:textId="77777777">
      <w:pPr>
        <w:rPr>
          <w:rFonts w:ascii="Source Sans Pro Light" w:hAnsi="Source Sans Pro Light"/>
          <w:sz w:val="24"/>
          <w:szCs w:val="24"/>
        </w:rPr>
      </w:pPr>
    </w:p>
    <w:p w:rsidR="00806771" w:rsidP="00806771" w:rsidRDefault="00806771" w14:paraId="3FA83DD5" w14:textId="39103217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378435A" wp14:editId="47BCA584">
                <wp:simplePos x="0" y="0"/>
                <wp:positionH relativeFrom="margin">
                  <wp:align>left</wp:align>
                </wp:positionH>
                <wp:positionV relativeFrom="paragraph">
                  <wp:posOffset>227965</wp:posOffset>
                </wp:positionV>
                <wp:extent cx="5791200" cy="28575"/>
                <wp:effectExtent l="0" t="0" r="19050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style="position:absolute;flip:y;z-index:25165824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spid="_x0000_s1026" strokecolor="black [3200]" strokeweight=".5pt" from="0,17.95pt" to="456pt,20.2pt" w14:anchorId="178F2D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">
                <v:stroke joinstyle="miter"/>
                <w10:wrap anchorx="margin"/>
              </v:line>
            </w:pict>
          </mc:Fallback>
        </mc:AlternateContent>
      </w:r>
      <w:r w:rsidR="008B5DB0"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w:t>WAVE 1 SECTORS AND USE CASES</w:t>
      </w:r>
    </w:p>
    <w:p w:rsidR="00806771" w:rsidP="00806771" w:rsidRDefault="00515886" w14:paraId="3458F33D" w14:textId="267D13B3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ND and MJ provided an overview of the </w:t>
      </w:r>
      <w:r w:rsidR="00836682">
        <w:rPr>
          <w:rFonts w:ascii="Source Sans Pro Light" w:hAnsi="Source Sans Pro Light"/>
          <w:sz w:val="24"/>
          <w:szCs w:val="24"/>
        </w:rPr>
        <w:t xml:space="preserve">proposal and </w:t>
      </w:r>
      <w:r w:rsidR="009E6748">
        <w:rPr>
          <w:rFonts w:ascii="Source Sans Pro Light" w:hAnsi="Source Sans Pro Light"/>
          <w:sz w:val="24"/>
          <w:szCs w:val="24"/>
        </w:rPr>
        <w:t xml:space="preserve">requested comments on the proposals by 22 </w:t>
      </w:r>
      <w:r w:rsidR="009A16A0">
        <w:rPr>
          <w:rFonts w:ascii="Source Sans Pro Light" w:hAnsi="Source Sans Pro Light"/>
          <w:sz w:val="24"/>
          <w:szCs w:val="24"/>
        </w:rPr>
        <w:t>August.</w:t>
      </w:r>
    </w:p>
    <w:p w:rsidR="00806771" w:rsidP="00980E4D" w:rsidRDefault="00545E62" w14:paraId="03D9CDDC" w14:textId="2D0E707F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>The following comments and questions were raised:</w:t>
      </w:r>
    </w:p>
    <w:p w:rsidR="00DF681F" w:rsidP="00545E62" w:rsidRDefault="00D96CC9" w14:paraId="7404A521" w14:textId="77777777">
      <w:pPr>
        <w:pStyle w:val="ListParagraph"/>
        <w:numPr>
          <w:ilvl w:val="0"/>
          <w:numId w:val="15"/>
        </w:numPr>
        <w:rPr>
          <w:rFonts w:ascii="Source Sans Pro Light" w:hAnsi="Source Sans Pro Light"/>
          <w:sz w:val="24"/>
          <w:szCs w:val="24"/>
        </w:rPr>
      </w:pPr>
      <w:proofErr w:type="gramStart"/>
      <w:r>
        <w:rPr>
          <w:rFonts w:ascii="Source Sans Pro Light" w:hAnsi="Source Sans Pro Light"/>
          <w:sz w:val="24"/>
          <w:szCs w:val="24"/>
        </w:rPr>
        <w:t>With regard to</w:t>
      </w:r>
      <w:proofErr w:type="gramEnd"/>
      <w:r>
        <w:rPr>
          <w:rFonts w:ascii="Source Sans Pro Light" w:hAnsi="Source Sans Pro Light"/>
          <w:sz w:val="24"/>
          <w:szCs w:val="24"/>
        </w:rPr>
        <w:t xml:space="preserve"> </w:t>
      </w:r>
      <w:r w:rsidRPr="00D96CC9" w:rsidR="00545E62">
        <w:rPr>
          <w:rFonts w:ascii="Source Sans Pro Light" w:hAnsi="Source Sans Pro Light"/>
          <w:sz w:val="24"/>
          <w:szCs w:val="24"/>
        </w:rPr>
        <w:t>principle 4</w:t>
      </w:r>
      <w:r>
        <w:rPr>
          <w:rFonts w:ascii="Source Sans Pro Light" w:hAnsi="Source Sans Pro Light"/>
          <w:sz w:val="24"/>
          <w:szCs w:val="24"/>
        </w:rPr>
        <w:t xml:space="preserve">, what is the approach if the biller includes </w:t>
      </w:r>
      <w:r w:rsidR="00DF681F">
        <w:rPr>
          <w:rFonts w:ascii="Source Sans Pro Light" w:hAnsi="Source Sans Pro Light"/>
          <w:sz w:val="24"/>
          <w:szCs w:val="24"/>
        </w:rPr>
        <w:t xml:space="preserve">services/goods which are not regulated in </w:t>
      </w:r>
      <w:r w:rsidRPr="00D96CC9" w:rsidR="00545E62">
        <w:rPr>
          <w:rFonts w:ascii="Source Sans Pro Light" w:hAnsi="Source Sans Pro Light"/>
          <w:sz w:val="24"/>
          <w:szCs w:val="24"/>
        </w:rPr>
        <w:t xml:space="preserve">one combined bill? </w:t>
      </w:r>
    </w:p>
    <w:p w:rsidR="00931048" w:rsidP="007922C8" w:rsidRDefault="00545E62" w14:paraId="47E35C02" w14:textId="3BC90E0E">
      <w:pPr>
        <w:pStyle w:val="ListParagraph"/>
        <w:numPr>
          <w:ilvl w:val="1"/>
          <w:numId w:val="15"/>
        </w:numPr>
        <w:rPr>
          <w:rFonts w:ascii="Source Sans Pro Light" w:hAnsi="Source Sans Pro Light"/>
          <w:sz w:val="24"/>
          <w:szCs w:val="24"/>
        </w:rPr>
      </w:pPr>
      <w:r w:rsidRPr="093394A0" w:rsidR="00545E62">
        <w:rPr>
          <w:rFonts w:ascii="Source Sans Pro Light" w:hAnsi="Source Sans Pro Light"/>
          <w:sz w:val="24"/>
          <w:szCs w:val="24"/>
        </w:rPr>
        <w:t xml:space="preserve">ND </w:t>
      </w:r>
      <w:r w:rsidRPr="093394A0" w:rsidR="00E15F4D">
        <w:rPr>
          <w:rFonts w:ascii="Source Sans Pro Light" w:hAnsi="Source Sans Pro Light"/>
          <w:sz w:val="24"/>
          <w:szCs w:val="24"/>
        </w:rPr>
        <w:t xml:space="preserve">suggested that </w:t>
      </w:r>
      <w:r w:rsidRPr="093394A0" w:rsidR="00EE28B5">
        <w:rPr>
          <w:rFonts w:ascii="Source Sans Pro Light" w:hAnsi="Source Sans Pro Light"/>
          <w:sz w:val="24"/>
          <w:szCs w:val="24"/>
        </w:rPr>
        <w:t xml:space="preserve">we will need </w:t>
      </w:r>
      <w:r w:rsidRPr="093394A0" w:rsidR="00545E62">
        <w:rPr>
          <w:rFonts w:ascii="Source Sans Pro Light" w:hAnsi="Source Sans Pro Light"/>
          <w:sz w:val="24"/>
          <w:szCs w:val="24"/>
        </w:rPr>
        <w:t xml:space="preserve">to take a view on primary billing </w:t>
      </w:r>
      <w:r w:rsidRPr="093394A0" w:rsidR="005066EF">
        <w:rPr>
          <w:rFonts w:ascii="Source Sans Pro Light" w:hAnsi="Source Sans Pro Light"/>
          <w:sz w:val="24"/>
          <w:szCs w:val="24"/>
        </w:rPr>
        <w:t>reason but</w:t>
      </w:r>
      <w:r w:rsidRPr="093394A0" w:rsidR="00EE28B5">
        <w:rPr>
          <w:rFonts w:ascii="Source Sans Pro Light" w:hAnsi="Source Sans Pro Light"/>
          <w:sz w:val="24"/>
          <w:szCs w:val="24"/>
        </w:rPr>
        <w:t xml:space="preserve"> acknowledged that this does </w:t>
      </w:r>
      <w:r w:rsidRPr="093394A0" w:rsidR="00545E62">
        <w:rPr>
          <w:rFonts w:ascii="Source Sans Pro Light" w:hAnsi="Source Sans Pro Light"/>
          <w:sz w:val="24"/>
          <w:szCs w:val="24"/>
        </w:rPr>
        <w:t xml:space="preserve">create a risk </w:t>
      </w:r>
      <w:r w:rsidRPr="093394A0" w:rsidR="00EE28B5">
        <w:rPr>
          <w:rFonts w:ascii="Source Sans Pro Light" w:hAnsi="Source Sans Pro Light"/>
          <w:sz w:val="24"/>
          <w:szCs w:val="24"/>
        </w:rPr>
        <w:t>that needs to be considered</w:t>
      </w:r>
      <w:r w:rsidRPr="093394A0" w:rsidR="00EE28B5">
        <w:rPr>
          <w:rFonts w:ascii="Source Sans Pro Light" w:hAnsi="Source Sans Pro Light"/>
          <w:sz w:val="24"/>
          <w:szCs w:val="24"/>
        </w:rPr>
        <w:t xml:space="preserve">.  </w:t>
      </w:r>
      <w:r w:rsidRPr="093394A0" w:rsidR="00465307">
        <w:rPr>
          <w:rFonts w:ascii="Source Sans Pro Light" w:hAnsi="Source Sans Pro Light"/>
          <w:sz w:val="24"/>
          <w:szCs w:val="24"/>
        </w:rPr>
        <w:t xml:space="preserve">MJ highlighted that the </w:t>
      </w:r>
      <w:r w:rsidRPr="093394A0" w:rsidR="00545E62">
        <w:rPr>
          <w:rFonts w:ascii="Source Sans Pro Light" w:hAnsi="Source Sans Pro Light"/>
          <w:sz w:val="24"/>
          <w:szCs w:val="24"/>
        </w:rPr>
        <w:t xml:space="preserve">principles </w:t>
      </w:r>
      <w:r w:rsidRPr="093394A0" w:rsidR="00465307">
        <w:rPr>
          <w:rFonts w:ascii="Source Sans Pro Light" w:hAnsi="Source Sans Pro Light"/>
          <w:sz w:val="24"/>
          <w:szCs w:val="24"/>
        </w:rPr>
        <w:t>will</w:t>
      </w:r>
      <w:r w:rsidRPr="093394A0" w:rsidR="00465307">
        <w:rPr>
          <w:rFonts w:ascii="Source Sans Pro Light" w:hAnsi="Source Sans Pro Light"/>
          <w:sz w:val="24"/>
          <w:szCs w:val="24"/>
        </w:rPr>
        <w:t xml:space="preserve"> </w:t>
      </w:r>
      <w:r w:rsidRPr="093394A0" w:rsidR="00545E62">
        <w:rPr>
          <w:rFonts w:ascii="Source Sans Pro Light" w:hAnsi="Source Sans Pro Light"/>
          <w:sz w:val="24"/>
          <w:szCs w:val="24"/>
        </w:rPr>
        <w:t xml:space="preserve">act as a guide </w:t>
      </w:r>
      <w:r w:rsidRPr="093394A0" w:rsidR="00465307">
        <w:rPr>
          <w:rFonts w:ascii="Source Sans Pro Light" w:hAnsi="Source Sans Pro Light"/>
          <w:sz w:val="24"/>
          <w:szCs w:val="24"/>
        </w:rPr>
        <w:t xml:space="preserve">and </w:t>
      </w:r>
      <w:r w:rsidRPr="093394A0" w:rsidR="00545E62">
        <w:rPr>
          <w:rFonts w:ascii="Source Sans Pro Light" w:hAnsi="Source Sans Pro Light"/>
          <w:sz w:val="24"/>
          <w:szCs w:val="24"/>
        </w:rPr>
        <w:t xml:space="preserve">will </w:t>
      </w:r>
      <w:r w:rsidRPr="093394A0" w:rsidR="00465307">
        <w:rPr>
          <w:rFonts w:ascii="Source Sans Pro Light" w:hAnsi="Source Sans Pro Light"/>
          <w:sz w:val="24"/>
          <w:szCs w:val="24"/>
        </w:rPr>
        <w:t>require</w:t>
      </w:r>
      <w:del w:author="Mark Jones" w:date="2024-08-14T09:30:12.184Z" w:id="251265032">
        <w:r w:rsidRPr="093394A0" w:rsidDel="00465307">
          <w:rPr>
            <w:rFonts w:ascii="Source Sans Pro Light" w:hAnsi="Source Sans Pro Light"/>
            <w:sz w:val="24"/>
            <w:szCs w:val="24"/>
          </w:rPr>
          <w:delText>ment</w:delText>
        </w:r>
      </w:del>
      <w:r w:rsidRPr="093394A0" w:rsidR="00465307">
        <w:rPr>
          <w:rFonts w:ascii="Source Sans Pro Light" w:hAnsi="Source Sans Pro Light"/>
          <w:sz w:val="24"/>
          <w:szCs w:val="24"/>
        </w:rPr>
        <w:t xml:space="preserve"> some judgement </w:t>
      </w:r>
      <w:r w:rsidRPr="093394A0" w:rsidR="00931048">
        <w:rPr>
          <w:rFonts w:ascii="Source Sans Pro Light" w:hAnsi="Source Sans Pro Light"/>
          <w:sz w:val="24"/>
          <w:szCs w:val="24"/>
        </w:rPr>
        <w:t xml:space="preserve">on </w:t>
      </w:r>
      <w:r w:rsidRPr="093394A0" w:rsidR="00545E62">
        <w:rPr>
          <w:rFonts w:ascii="Source Sans Pro Light" w:hAnsi="Source Sans Pro Light"/>
          <w:sz w:val="24"/>
          <w:szCs w:val="24"/>
        </w:rPr>
        <w:t xml:space="preserve">what </w:t>
      </w:r>
      <w:r w:rsidRPr="093394A0" w:rsidR="00931048">
        <w:rPr>
          <w:rFonts w:ascii="Source Sans Pro Light" w:hAnsi="Source Sans Pro Light"/>
          <w:sz w:val="24"/>
          <w:szCs w:val="24"/>
        </w:rPr>
        <w:t xml:space="preserve">can be </w:t>
      </w:r>
      <w:r w:rsidRPr="093394A0" w:rsidR="005066EF">
        <w:rPr>
          <w:rFonts w:ascii="Source Sans Pro Light" w:hAnsi="Source Sans Pro Light"/>
          <w:sz w:val="24"/>
          <w:szCs w:val="24"/>
        </w:rPr>
        <w:t>included.</w:t>
      </w:r>
    </w:p>
    <w:p w:rsidR="002418B4" w:rsidP="00153B64" w:rsidRDefault="00702401" w14:paraId="6D7DBC76" w14:textId="7AE66763">
      <w:pPr>
        <w:pStyle w:val="ListParagraph"/>
        <w:numPr>
          <w:ilvl w:val="0"/>
          <w:numId w:val="15"/>
        </w:numPr>
        <w:rPr>
          <w:rFonts w:ascii="Source Sans Pro Light" w:hAnsi="Source Sans Pro Light"/>
          <w:sz w:val="24"/>
          <w:szCs w:val="24"/>
        </w:rPr>
      </w:pPr>
      <w:r w:rsidRPr="002418B4">
        <w:rPr>
          <w:rFonts w:ascii="Source Sans Pro Light" w:hAnsi="Source Sans Pro Light"/>
          <w:sz w:val="24"/>
          <w:szCs w:val="24"/>
        </w:rPr>
        <w:t>W</w:t>
      </w:r>
      <w:r w:rsidRPr="002418B4" w:rsidR="00545E62">
        <w:rPr>
          <w:rFonts w:ascii="Source Sans Pro Light" w:hAnsi="Source Sans Pro Light"/>
          <w:sz w:val="24"/>
          <w:szCs w:val="24"/>
        </w:rPr>
        <w:t xml:space="preserve">hat </w:t>
      </w:r>
      <w:proofErr w:type="gramStart"/>
      <w:r w:rsidRPr="002418B4" w:rsidR="00545E62">
        <w:rPr>
          <w:rFonts w:ascii="Source Sans Pro Light" w:hAnsi="Source Sans Pro Light"/>
          <w:sz w:val="24"/>
          <w:szCs w:val="24"/>
        </w:rPr>
        <w:t>are</w:t>
      </w:r>
      <w:proofErr w:type="gramEnd"/>
      <w:r w:rsidRPr="002418B4" w:rsidR="00545E62">
        <w:rPr>
          <w:rFonts w:ascii="Source Sans Pro Light" w:hAnsi="Source Sans Pro Light"/>
          <w:sz w:val="24"/>
          <w:szCs w:val="24"/>
        </w:rPr>
        <w:t xml:space="preserve"> the savings to consumer and merchant?  </w:t>
      </w:r>
      <w:r w:rsidRPr="002418B4">
        <w:rPr>
          <w:rFonts w:ascii="Source Sans Pro Light" w:hAnsi="Source Sans Pro Light"/>
          <w:sz w:val="24"/>
          <w:szCs w:val="24"/>
        </w:rPr>
        <w:t xml:space="preserve">Pointing out that </w:t>
      </w:r>
      <w:r w:rsidRPr="002418B4" w:rsidR="002418B4">
        <w:rPr>
          <w:rFonts w:ascii="Source Sans Pro Light" w:hAnsi="Source Sans Pro Light"/>
          <w:sz w:val="24"/>
          <w:szCs w:val="24"/>
        </w:rPr>
        <w:t xml:space="preserve">we will need </w:t>
      </w:r>
      <w:r w:rsidRPr="002418B4" w:rsidR="00545E62">
        <w:rPr>
          <w:rFonts w:ascii="Source Sans Pro Light" w:hAnsi="Source Sans Pro Light"/>
          <w:sz w:val="24"/>
          <w:szCs w:val="24"/>
        </w:rPr>
        <w:t xml:space="preserve">to show </w:t>
      </w:r>
      <w:r w:rsidRPr="002418B4" w:rsidR="002418B4">
        <w:rPr>
          <w:rFonts w:ascii="Source Sans Pro Light" w:hAnsi="Source Sans Pro Light"/>
          <w:sz w:val="24"/>
          <w:szCs w:val="24"/>
        </w:rPr>
        <w:t xml:space="preserve">an </w:t>
      </w:r>
      <w:r w:rsidRPr="002418B4" w:rsidR="00545E62">
        <w:rPr>
          <w:rFonts w:ascii="Source Sans Pro Light" w:hAnsi="Source Sans Pro Light"/>
          <w:sz w:val="24"/>
          <w:szCs w:val="24"/>
        </w:rPr>
        <w:t xml:space="preserve">economic upside </w:t>
      </w:r>
      <w:r w:rsidRPr="002418B4" w:rsidR="002418B4">
        <w:rPr>
          <w:rFonts w:ascii="Source Sans Pro Light" w:hAnsi="Source Sans Pro Light"/>
          <w:sz w:val="24"/>
          <w:szCs w:val="24"/>
        </w:rPr>
        <w:t xml:space="preserve">to </w:t>
      </w:r>
      <w:r w:rsidRPr="002418B4" w:rsidR="00545E62">
        <w:rPr>
          <w:rFonts w:ascii="Source Sans Pro Light" w:hAnsi="Source Sans Pro Light"/>
          <w:sz w:val="24"/>
          <w:szCs w:val="24"/>
        </w:rPr>
        <w:t xml:space="preserve">convince the merchants to be </w:t>
      </w:r>
      <w:r w:rsidRPr="002418B4" w:rsidR="005066EF">
        <w:rPr>
          <w:rFonts w:ascii="Source Sans Pro Light" w:hAnsi="Source Sans Pro Light"/>
          <w:sz w:val="24"/>
          <w:szCs w:val="24"/>
        </w:rPr>
        <w:t>involved.</w:t>
      </w:r>
    </w:p>
    <w:p w:rsidR="00DA44DF" w:rsidP="00AA5255" w:rsidRDefault="00545E62" w14:paraId="5E25FA39" w14:textId="08199E0B">
      <w:pPr>
        <w:pStyle w:val="ListParagraph"/>
        <w:numPr>
          <w:ilvl w:val="1"/>
          <w:numId w:val="15"/>
        </w:numPr>
        <w:rPr>
          <w:rFonts w:ascii="Source Sans Pro Light" w:hAnsi="Source Sans Pro Light"/>
          <w:sz w:val="24"/>
          <w:szCs w:val="24"/>
        </w:rPr>
      </w:pPr>
      <w:r w:rsidRPr="00DA44DF">
        <w:rPr>
          <w:rFonts w:ascii="Source Sans Pro Light" w:hAnsi="Source Sans Pro Light"/>
          <w:sz w:val="24"/>
          <w:szCs w:val="24"/>
        </w:rPr>
        <w:t xml:space="preserve">EB </w:t>
      </w:r>
      <w:r w:rsidRPr="00DA44DF" w:rsidR="002C2060">
        <w:rPr>
          <w:rFonts w:ascii="Source Sans Pro Light" w:hAnsi="Source Sans Pro Light"/>
          <w:sz w:val="24"/>
          <w:szCs w:val="24"/>
        </w:rPr>
        <w:t xml:space="preserve">explained that this approach </w:t>
      </w:r>
      <w:r w:rsidRPr="00DA44DF" w:rsidR="00E779EA">
        <w:rPr>
          <w:rFonts w:ascii="Source Sans Pro Light" w:hAnsi="Source Sans Pro Light"/>
          <w:sz w:val="24"/>
          <w:szCs w:val="24"/>
        </w:rPr>
        <w:t xml:space="preserve">is focused on the use cases rather than the commercial model.  </w:t>
      </w:r>
      <w:r w:rsidRPr="00DA44DF">
        <w:rPr>
          <w:rFonts w:ascii="Source Sans Pro Light" w:hAnsi="Source Sans Pro Light"/>
          <w:sz w:val="24"/>
          <w:szCs w:val="24"/>
        </w:rPr>
        <w:t xml:space="preserve">ND </w:t>
      </w:r>
      <w:r w:rsidRPr="00DA44DF" w:rsidR="00E779EA">
        <w:rPr>
          <w:rFonts w:ascii="Source Sans Pro Light" w:hAnsi="Source Sans Pro Light"/>
          <w:sz w:val="24"/>
          <w:szCs w:val="24"/>
        </w:rPr>
        <w:t xml:space="preserve">explained that the </w:t>
      </w:r>
      <w:r w:rsidRPr="00DA44DF">
        <w:rPr>
          <w:rFonts w:ascii="Source Sans Pro Light" w:hAnsi="Source Sans Pro Light"/>
          <w:sz w:val="24"/>
          <w:szCs w:val="24"/>
        </w:rPr>
        <w:t xml:space="preserve">commercial model </w:t>
      </w:r>
      <w:r w:rsidRPr="00DA44DF" w:rsidR="00E779EA">
        <w:rPr>
          <w:rFonts w:ascii="Source Sans Pro Light" w:hAnsi="Source Sans Pro Light"/>
          <w:sz w:val="24"/>
          <w:szCs w:val="24"/>
        </w:rPr>
        <w:t xml:space="preserve">is </w:t>
      </w:r>
      <w:r w:rsidRPr="00DA44DF">
        <w:rPr>
          <w:rFonts w:ascii="Source Sans Pro Light" w:hAnsi="Source Sans Pro Light"/>
          <w:sz w:val="24"/>
          <w:szCs w:val="24"/>
        </w:rPr>
        <w:t xml:space="preserve">being picked up separately </w:t>
      </w:r>
      <w:r w:rsidRPr="00DA44DF" w:rsidR="00E779EA">
        <w:rPr>
          <w:rFonts w:ascii="Source Sans Pro Light" w:hAnsi="Source Sans Pro Light"/>
          <w:sz w:val="24"/>
          <w:szCs w:val="24"/>
        </w:rPr>
        <w:t xml:space="preserve">and </w:t>
      </w:r>
      <w:r w:rsidRPr="00DA44DF">
        <w:rPr>
          <w:rFonts w:ascii="Source Sans Pro Light" w:hAnsi="Source Sans Pro Light"/>
          <w:sz w:val="24"/>
          <w:szCs w:val="24"/>
        </w:rPr>
        <w:t>acknowledge</w:t>
      </w:r>
      <w:r w:rsidRPr="00DA44DF" w:rsidR="00E779EA">
        <w:rPr>
          <w:rFonts w:ascii="Source Sans Pro Light" w:hAnsi="Source Sans Pro Light"/>
          <w:sz w:val="24"/>
          <w:szCs w:val="24"/>
        </w:rPr>
        <w:t>d</w:t>
      </w:r>
      <w:r w:rsidRPr="00DA44DF">
        <w:rPr>
          <w:rFonts w:ascii="Source Sans Pro Light" w:hAnsi="Source Sans Pro Light"/>
          <w:sz w:val="24"/>
          <w:szCs w:val="24"/>
        </w:rPr>
        <w:t xml:space="preserve"> that </w:t>
      </w:r>
      <w:r w:rsidRPr="00DA44DF" w:rsidR="00E779EA">
        <w:rPr>
          <w:rFonts w:ascii="Source Sans Pro Light" w:hAnsi="Source Sans Pro Light"/>
          <w:sz w:val="24"/>
          <w:szCs w:val="24"/>
        </w:rPr>
        <w:t xml:space="preserve">it </w:t>
      </w:r>
      <w:r w:rsidRPr="00DA44DF">
        <w:rPr>
          <w:rFonts w:ascii="Source Sans Pro Light" w:hAnsi="Source Sans Pro Light"/>
          <w:sz w:val="24"/>
          <w:szCs w:val="24"/>
        </w:rPr>
        <w:t>needs to be competitive with other payment systems</w:t>
      </w:r>
      <w:r w:rsidRPr="00DA44DF" w:rsidR="00C118D9">
        <w:rPr>
          <w:rFonts w:ascii="Source Sans Pro Light" w:hAnsi="Source Sans Pro Light"/>
          <w:sz w:val="24"/>
          <w:szCs w:val="24"/>
        </w:rPr>
        <w:t xml:space="preserve">, which includes </w:t>
      </w:r>
      <w:r w:rsidRPr="00DA44DF" w:rsidR="005066EF">
        <w:rPr>
          <w:rFonts w:ascii="Source Sans Pro Light" w:hAnsi="Source Sans Pro Light"/>
          <w:sz w:val="24"/>
          <w:szCs w:val="24"/>
        </w:rPr>
        <w:t>a</w:t>
      </w:r>
      <w:r w:rsidRPr="00DA44DF" w:rsidR="00C118D9">
        <w:rPr>
          <w:rFonts w:ascii="Source Sans Pro Light" w:hAnsi="Source Sans Pro Light"/>
          <w:sz w:val="24"/>
          <w:szCs w:val="24"/>
        </w:rPr>
        <w:t xml:space="preserve"> broader set of benefits including </w:t>
      </w:r>
      <w:r w:rsidRPr="00DA44DF">
        <w:rPr>
          <w:rFonts w:ascii="Source Sans Pro Light" w:hAnsi="Source Sans Pro Light"/>
          <w:sz w:val="24"/>
          <w:szCs w:val="24"/>
        </w:rPr>
        <w:t>immediate fund transfer and reconciliation benefits</w:t>
      </w:r>
      <w:r w:rsidRPr="00DA44DF" w:rsidR="00C118D9">
        <w:rPr>
          <w:rFonts w:ascii="Source Sans Pro Light" w:hAnsi="Source Sans Pro Light"/>
          <w:sz w:val="24"/>
          <w:szCs w:val="24"/>
        </w:rPr>
        <w:t>.</w:t>
      </w:r>
    </w:p>
    <w:p w:rsidR="00EA3382" w:rsidP="008C7FC0" w:rsidRDefault="00DA44DF" w14:paraId="42F76FEE" w14:textId="1338BA76">
      <w:pPr>
        <w:pStyle w:val="ListParagraph"/>
        <w:numPr>
          <w:ilvl w:val="1"/>
          <w:numId w:val="15"/>
        </w:numPr>
        <w:rPr>
          <w:rFonts w:ascii="Source Sans Pro Light" w:hAnsi="Source Sans Pro Light"/>
          <w:sz w:val="24"/>
          <w:szCs w:val="24"/>
        </w:rPr>
      </w:pPr>
      <w:r w:rsidRPr="00EA3382">
        <w:rPr>
          <w:rFonts w:ascii="Source Sans Pro Light" w:hAnsi="Source Sans Pro Light"/>
          <w:sz w:val="24"/>
          <w:szCs w:val="24"/>
        </w:rPr>
        <w:t xml:space="preserve">At this point one </w:t>
      </w:r>
      <w:r w:rsidRPr="00EA3382" w:rsidR="00A27A7D">
        <w:rPr>
          <w:rFonts w:ascii="Source Sans Pro Light" w:hAnsi="Source Sans Pro Light"/>
          <w:sz w:val="24"/>
          <w:szCs w:val="24"/>
        </w:rPr>
        <w:t>participan</w:t>
      </w:r>
      <w:r w:rsidR="00A27A7D">
        <w:rPr>
          <w:rFonts w:ascii="Source Sans Pro Light" w:hAnsi="Source Sans Pro Light"/>
          <w:sz w:val="24"/>
          <w:szCs w:val="24"/>
        </w:rPr>
        <w:t>t</w:t>
      </w:r>
      <w:r w:rsidRPr="00EA3382">
        <w:rPr>
          <w:rFonts w:ascii="Source Sans Pro Light" w:hAnsi="Source Sans Pro Light"/>
          <w:sz w:val="24"/>
          <w:szCs w:val="24"/>
        </w:rPr>
        <w:t xml:space="preserve"> expressed concerns that the discussion was straying into </w:t>
      </w:r>
      <w:r w:rsidR="00A27A7D">
        <w:rPr>
          <w:rFonts w:ascii="Source Sans Pro Light" w:hAnsi="Source Sans Pro Light"/>
          <w:sz w:val="24"/>
          <w:szCs w:val="24"/>
        </w:rPr>
        <w:t xml:space="preserve">sensitive competition </w:t>
      </w:r>
      <w:r w:rsidRPr="00EA3382" w:rsidR="00545E62">
        <w:rPr>
          <w:rFonts w:ascii="Source Sans Pro Light" w:hAnsi="Source Sans Pro Light"/>
          <w:sz w:val="24"/>
          <w:szCs w:val="24"/>
        </w:rPr>
        <w:t xml:space="preserve">issues </w:t>
      </w:r>
      <w:r w:rsidRPr="00EA3382">
        <w:rPr>
          <w:rFonts w:ascii="Source Sans Pro Light" w:hAnsi="Source Sans Pro Light"/>
          <w:sz w:val="24"/>
          <w:szCs w:val="24"/>
        </w:rPr>
        <w:t>and was uncomfortable with this.</w:t>
      </w:r>
      <w:r w:rsidRPr="00EA3382" w:rsidR="00EA3382">
        <w:rPr>
          <w:rFonts w:ascii="Source Sans Pro Light" w:hAnsi="Source Sans Pro Light"/>
          <w:sz w:val="24"/>
          <w:szCs w:val="24"/>
        </w:rPr>
        <w:t xml:space="preserve">  At this point EB brought this topic to a close.</w:t>
      </w:r>
    </w:p>
    <w:p w:rsidR="003757B6" w:rsidP="008640D3" w:rsidRDefault="00D93A6D" w14:paraId="0E9E05C5" w14:textId="77777777">
      <w:pPr>
        <w:pStyle w:val="ListParagraph"/>
        <w:numPr>
          <w:ilvl w:val="0"/>
          <w:numId w:val="15"/>
        </w:numPr>
        <w:rPr>
          <w:rFonts w:ascii="Source Sans Pro Light" w:hAnsi="Source Sans Pro Light"/>
          <w:sz w:val="24"/>
          <w:szCs w:val="24"/>
        </w:rPr>
      </w:pPr>
      <w:r w:rsidRPr="003757B6">
        <w:rPr>
          <w:rFonts w:ascii="Source Sans Pro Light" w:hAnsi="Source Sans Pro Light"/>
          <w:sz w:val="24"/>
          <w:szCs w:val="24"/>
        </w:rPr>
        <w:lastRenderedPageBreak/>
        <w:t xml:space="preserve">One participant highlighted that there will be some </w:t>
      </w:r>
      <w:r w:rsidRPr="003757B6" w:rsidR="00545E62">
        <w:rPr>
          <w:rFonts w:ascii="Source Sans Pro Light" w:hAnsi="Source Sans Pro Light"/>
          <w:sz w:val="24"/>
          <w:szCs w:val="24"/>
        </w:rPr>
        <w:t>acceptance of risk</w:t>
      </w:r>
      <w:r w:rsidRPr="003757B6" w:rsidR="00781496">
        <w:rPr>
          <w:rFonts w:ascii="Source Sans Pro Light" w:hAnsi="Source Sans Pro Light"/>
          <w:sz w:val="24"/>
          <w:szCs w:val="24"/>
        </w:rPr>
        <w:t xml:space="preserve">, however there is </w:t>
      </w:r>
      <w:r w:rsidRPr="003757B6" w:rsidR="00545E62">
        <w:rPr>
          <w:rFonts w:ascii="Source Sans Pro Light" w:hAnsi="Source Sans Pro Light"/>
          <w:sz w:val="24"/>
          <w:szCs w:val="24"/>
        </w:rPr>
        <w:t xml:space="preserve">no </w:t>
      </w:r>
      <w:r w:rsidRPr="003757B6" w:rsidR="00781496">
        <w:rPr>
          <w:rFonts w:ascii="Source Sans Pro Light" w:hAnsi="Source Sans Pro Light"/>
          <w:sz w:val="24"/>
          <w:szCs w:val="24"/>
        </w:rPr>
        <w:t xml:space="preserve">clear </w:t>
      </w:r>
      <w:r w:rsidRPr="003757B6" w:rsidR="00545E62">
        <w:rPr>
          <w:rFonts w:ascii="Source Sans Pro Light" w:hAnsi="Source Sans Pro Light"/>
          <w:sz w:val="24"/>
          <w:szCs w:val="24"/>
        </w:rPr>
        <w:t>articulation of risk and who is accepting it</w:t>
      </w:r>
      <w:r w:rsidRPr="003757B6" w:rsidR="00D3070C">
        <w:rPr>
          <w:rFonts w:ascii="Source Sans Pro Light" w:hAnsi="Source Sans Pro Light"/>
          <w:sz w:val="24"/>
          <w:szCs w:val="24"/>
        </w:rPr>
        <w:t xml:space="preserve">.  It was asked for more clarity on </w:t>
      </w:r>
      <w:r w:rsidRPr="003757B6" w:rsidR="00545E62">
        <w:rPr>
          <w:rFonts w:ascii="Source Sans Pro Light" w:hAnsi="Source Sans Pro Light"/>
          <w:sz w:val="24"/>
          <w:szCs w:val="24"/>
        </w:rPr>
        <w:t>what the risks are and who are accepting</w:t>
      </w:r>
      <w:r w:rsidRPr="003757B6" w:rsidR="00D3070C">
        <w:rPr>
          <w:rFonts w:ascii="Source Sans Pro Light" w:hAnsi="Source Sans Pro Light"/>
          <w:sz w:val="24"/>
          <w:szCs w:val="24"/>
        </w:rPr>
        <w:t>, managing, etc</w:t>
      </w:r>
      <w:r w:rsidRPr="003757B6" w:rsidR="003757B6">
        <w:rPr>
          <w:rFonts w:ascii="Source Sans Pro Light" w:hAnsi="Source Sans Pro Light"/>
          <w:sz w:val="24"/>
          <w:szCs w:val="24"/>
        </w:rPr>
        <w:t>.</w:t>
      </w:r>
    </w:p>
    <w:p w:rsidR="00447384" w:rsidP="00717B7E" w:rsidRDefault="00545E62" w14:paraId="71DA3A06" w14:textId="5707FBAD">
      <w:pPr>
        <w:pStyle w:val="ListParagraph"/>
        <w:numPr>
          <w:ilvl w:val="1"/>
          <w:numId w:val="15"/>
        </w:numPr>
        <w:rPr>
          <w:rFonts w:ascii="Source Sans Pro Light" w:hAnsi="Source Sans Pro Light"/>
          <w:sz w:val="24"/>
          <w:szCs w:val="24"/>
        </w:rPr>
      </w:pPr>
      <w:r w:rsidRPr="00447384">
        <w:rPr>
          <w:rFonts w:ascii="Source Sans Pro Light" w:hAnsi="Source Sans Pro Light"/>
          <w:sz w:val="24"/>
          <w:szCs w:val="24"/>
        </w:rPr>
        <w:t xml:space="preserve">EB </w:t>
      </w:r>
      <w:r w:rsidRPr="00447384" w:rsidR="003757B6">
        <w:rPr>
          <w:rFonts w:ascii="Source Sans Pro Light" w:hAnsi="Source Sans Pro Light"/>
          <w:sz w:val="24"/>
          <w:szCs w:val="24"/>
        </w:rPr>
        <w:t xml:space="preserve">explained that the </w:t>
      </w:r>
      <w:r w:rsidRPr="00447384">
        <w:rPr>
          <w:rFonts w:ascii="Source Sans Pro Light" w:hAnsi="Source Sans Pro Light"/>
          <w:sz w:val="24"/>
          <w:szCs w:val="24"/>
        </w:rPr>
        <w:t>measures all about consumer risk and fair customer outcomes, rather than risk to others in the value chain, but agreeing that</w:t>
      </w:r>
      <w:r w:rsidR="005E5A98">
        <w:rPr>
          <w:rFonts w:ascii="Source Sans Pro Light" w:hAnsi="Source Sans Pro Light"/>
          <w:sz w:val="24"/>
          <w:szCs w:val="24"/>
        </w:rPr>
        <w:t xml:space="preserve"> there</w:t>
      </w:r>
      <w:r w:rsidRPr="00447384">
        <w:rPr>
          <w:rFonts w:ascii="Source Sans Pro Light" w:hAnsi="Source Sans Pro Light"/>
          <w:sz w:val="24"/>
          <w:szCs w:val="24"/>
        </w:rPr>
        <w:t xml:space="preserve"> need</w:t>
      </w:r>
      <w:r w:rsidR="005E5A98">
        <w:rPr>
          <w:rFonts w:ascii="Source Sans Pro Light" w:hAnsi="Source Sans Pro Light"/>
          <w:sz w:val="24"/>
          <w:szCs w:val="24"/>
        </w:rPr>
        <w:t>s to be</w:t>
      </w:r>
      <w:r w:rsidRPr="00447384">
        <w:rPr>
          <w:rFonts w:ascii="Source Sans Pro Light" w:hAnsi="Source Sans Pro Light"/>
          <w:sz w:val="24"/>
          <w:szCs w:val="24"/>
        </w:rPr>
        <w:t xml:space="preserve"> some way of articulating this</w:t>
      </w:r>
      <w:r w:rsidRPr="00447384" w:rsidR="0054333D">
        <w:rPr>
          <w:rFonts w:ascii="Source Sans Pro Light" w:hAnsi="Source Sans Pro Light"/>
          <w:sz w:val="24"/>
          <w:szCs w:val="24"/>
        </w:rPr>
        <w:t xml:space="preserve">. </w:t>
      </w:r>
      <w:r w:rsidRPr="00447384">
        <w:rPr>
          <w:rFonts w:ascii="Source Sans Pro Light" w:hAnsi="Source Sans Pro Light"/>
          <w:sz w:val="24"/>
          <w:szCs w:val="24"/>
        </w:rPr>
        <w:t xml:space="preserve">ND </w:t>
      </w:r>
      <w:r w:rsidRPr="00447384" w:rsidR="0054333D">
        <w:rPr>
          <w:rFonts w:ascii="Source Sans Pro Light" w:hAnsi="Source Sans Pro Light"/>
          <w:sz w:val="24"/>
          <w:szCs w:val="24"/>
        </w:rPr>
        <w:t xml:space="preserve">explained that </w:t>
      </w:r>
      <w:r w:rsidRPr="00447384">
        <w:rPr>
          <w:rFonts w:ascii="Source Sans Pro Light" w:hAnsi="Source Sans Pro Light"/>
          <w:sz w:val="24"/>
          <w:szCs w:val="24"/>
        </w:rPr>
        <w:t xml:space="preserve">principle 3 </w:t>
      </w:r>
      <w:r w:rsidRPr="00447384" w:rsidR="0054333D">
        <w:rPr>
          <w:rFonts w:ascii="Source Sans Pro Light" w:hAnsi="Source Sans Pro Light"/>
          <w:sz w:val="24"/>
          <w:szCs w:val="24"/>
        </w:rPr>
        <w:t xml:space="preserve">helps here as the use cases for wave 1 should have </w:t>
      </w:r>
      <w:r w:rsidRPr="00447384" w:rsidR="005066EF">
        <w:rPr>
          <w:rFonts w:ascii="Source Sans Pro Light" w:hAnsi="Source Sans Pro Light"/>
          <w:sz w:val="24"/>
          <w:szCs w:val="24"/>
        </w:rPr>
        <w:t>the appropriate</w:t>
      </w:r>
      <w:r w:rsidRPr="00447384">
        <w:rPr>
          <w:rFonts w:ascii="Source Sans Pro Light" w:hAnsi="Source Sans Pro Light"/>
          <w:sz w:val="24"/>
          <w:szCs w:val="24"/>
        </w:rPr>
        <w:t xml:space="preserve"> consumer protections</w:t>
      </w:r>
      <w:r w:rsidR="00BE34AA">
        <w:rPr>
          <w:rFonts w:ascii="Source Sans Pro Light" w:hAnsi="Source Sans Pro Light"/>
          <w:sz w:val="24"/>
          <w:szCs w:val="24"/>
        </w:rPr>
        <w:t xml:space="preserve"> already </w:t>
      </w:r>
      <w:r w:rsidRPr="00447384">
        <w:rPr>
          <w:rFonts w:ascii="Source Sans Pro Light" w:hAnsi="Source Sans Pro Light"/>
          <w:sz w:val="24"/>
          <w:szCs w:val="24"/>
        </w:rPr>
        <w:t xml:space="preserve">in </w:t>
      </w:r>
      <w:r w:rsidRPr="00447384" w:rsidR="000904CF">
        <w:rPr>
          <w:rFonts w:ascii="Source Sans Pro Light" w:hAnsi="Source Sans Pro Light"/>
          <w:sz w:val="24"/>
          <w:szCs w:val="24"/>
        </w:rPr>
        <w:t>place.</w:t>
      </w:r>
    </w:p>
    <w:p w:rsidR="00C361A9" w:rsidP="00545E62" w:rsidRDefault="00D00E14" w14:paraId="1A6DCA98" w14:textId="454995EF">
      <w:pPr>
        <w:pStyle w:val="ListParagraph"/>
        <w:numPr>
          <w:ilvl w:val="0"/>
          <w:numId w:val="15"/>
        </w:num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It was asked </w:t>
      </w:r>
      <w:r w:rsidRPr="00447384" w:rsidR="00545E62">
        <w:rPr>
          <w:rFonts w:ascii="Source Sans Pro Light" w:hAnsi="Source Sans Pro Light"/>
          <w:sz w:val="24"/>
          <w:szCs w:val="24"/>
        </w:rPr>
        <w:t xml:space="preserve">what </w:t>
      </w:r>
      <w:r>
        <w:rPr>
          <w:rFonts w:ascii="Source Sans Pro Light" w:hAnsi="Source Sans Pro Light"/>
          <w:sz w:val="24"/>
          <w:szCs w:val="24"/>
        </w:rPr>
        <w:t xml:space="preserve">the </w:t>
      </w:r>
      <w:r w:rsidRPr="00447384" w:rsidR="00545E62">
        <w:rPr>
          <w:rFonts w:ascii="Source Sans Pro Light" w:hAnsi="Source Sans Pro Light"/>
          <w:sz w:val="24"/>
          <w:szCs w:val="24"/>
        </w:rPr>
        <w:t xml:space="preserve">principles </w:t>
      </w:r>
      <w:r>
        <w:rPr>
          <w:rFonts w:ascii="Source Sans Pro Light" w:hAnsi="Source Sans Pro Light"/>
          <w:sz w:val="24"/>
          <w:szCs w:val="24"/>
        </w:rPr>
        <w:t xml:space="preserve">are </w:t>
      </w:r>
      <w:r w:rsidRPr="00447384" w:rsidR="00545E62">
        <w:rPr>
          <w:rFonts w:ascii="Source Sans Pro Light" w:hAnsi="Source Sans Pro Light"/>
          <w:sz w:val="24"/>
          <w:szCs w:val="24"/>
        </w:rPr>
        <w:t xml:space="preserve">being used for?  </w:t>
      </w:r>
      <w:r>
        <w:rPr>
          <w:rFonts w:ascii="Source Sans Pro Light" w:hAnsi="Source Sans Pro Light"/>
          <w:sz w:val="24"/>
          <w:szCs w:val="24"/>
        </w:rPr>
        <w:t>Are the</w:t>
      </w:r>
      <w:r w:rsidR="009C694B">
        <w:rPr>
          <w:rFonts w:ascii="Source Sans Pro Light" w:hAnsi="Source Sans Pro Light"/>
          <w:sz w:val="24"/>
          <w:szCs w:val="24"/>
        </w:rPr>
        <w:t>y</w:t>
      </w:r>
      <w:r>
        <w:rPr>
          <w:rFonts w:ascii="Source Sans Pro Light" w:hAnsi="Source Sans Pro Light"/>
          <w:sz w:val="24"/>
          <w:szCs w:val="24"/>
        </w:rPr>
        <w:t xml:space="preserve"> being used </w:t>
      </w:r>
      <w:r w:rsidRPr="00447384" w:rsidR="00545E62">
        <w:rPr>
          <w:rFonts w:ascii="Source Sans Pro Light" w:hAnsi="Source Sans Pro Light"/>
          <w:sz w:val="24"/>
          <w:szCs w:val="24"/>
        </w:rPr>
        <w:t xml:space="preserve">to police </w:t>
      </w:r>
      <w:r>
        <w:rPr>
          <w:rFonts w:ascii="Source Sans Pro Light" w:hAnsi="Source Sans Pro Light"/>
          <w:sz w:val="24"/>
          <w:szCs w:val="24"/>
        </w:rPr>
        <w:t>the merchants being i</w:t>
      </w:r>
      <w:r w:rsidRPr="00447384" w:rsidR="00545E62">
        <w:rPr>
          <w:rFonts w:ascii="Source Sans Pro Light" w:hAnsi="Source Sans Pro Light"/>
          <w:sz w:val="24"/>
          <w:szCs w:val="24"/>
        </w:rPr>
        <w:t>ncluded</w:t>
      </w:r>
      <w:r>
        <w:rPr>
          <w:rFonts w:ascii="Source Sans Pro Light" w:hAnsi="Source Sans Pro Light"/>
          <w:sz w:val="24"/>
          <w:szCs w:val="24"/>
        </w:rPr>
        <w:t xml:space="preserve"> o</w:t>
      </w:r>
      <w:r w:rsidRPr="00447384" w:rsidR="00545E62">
        <w:rPr>
          <w:rFonts w:ascii="Source Sans Pro Light" w:hAnsi="Source Sans Pro Light"/>
          <w:sz w:val="24"/>
          <w:szCs w:val="24"/>
        </w:rPr>
        <w:t xml:space="preserve">r </w:t>
      </w:r>
      <w:r>
        <w:rPr>
          <w:rFonts w:ascii="Source Sans Pro Light" w:hAnsi="Source Sans Pro Light"/>
          <w:sz w:val="24"/>
          <w:szCs w:val="24"/>
        </w:rPr>
        <w:t>sett</w:t>
      </w:r>
      <w:r w:rsidR="001E6E82">
        <w:rPr>
          <w:rFonts w:ascii="Source Sans Pro Light" w:hAnsi="Source Sans Pro Light"/>
          <w:sz w:val="24"/>
          <w:szCs w:val="24"/>
        </w:rPr>
        <w:t xml:space="preserve">ing out specific use cases? </w:t>
      </w:r>
    </w:p>
    <w:p w:rsidR="00385454" w:rsidP="00B81A95" w:rsidRDefault="00545E62" w14:paraId="44620BE3" w14:textId="77777777">
      <w:pPr>
        <w:pStyle w:val="ListParagraph"/>
        <w:numPr>
          <w:ilvl w:val="1"/>
          <w:numId w:val="15"/>
        </w:numPr>
        <w:rPr>
          <w:rFonts w:ascii="Source Sans Pro Light" w:hAnsi="Source Sans Pro Light"/>
          <w:sz w:val="24"/>
          <w:szCs w:val="24"/>
        </w:rPr>
      </w:pPr>
      <w:r w:rsidRPr="00385454">
        <w:rPr>
          <w:rFonts w:ascii="Source Sans Pro Light" w:hAnsi="Source Sans Pro Light"/>
          <w:sz w:val="24"/>
          <w:szCs w:val="24"/>
        </w:rPr>
        <w:t xml:space="preserve">ND </w:t>
      </w:r>
      <w:r w:rsidRPr="00385454" w:rsidR="00C361A9">
        <w:rPr>
          <w:rFonts w:ascii="Source Sans Pro Light" w:hAnsi="Source Sans Pro Light"/>
          <w:sz w:val="24"/>
          <w:szCs w:val="24"/>
        </w:rPr>
        <w:t xml:space="preserve">explained that for </w:t>
      </w:r>
      <w:r w:rsidRPr="00385454">
        <w:rPr>
          <w:rFonts w:ascii="Source Sans Pro Light" w:hAnsi="Source Sans Pro Light"/>
          <w:sz w:val="24"/>
          <w:szCs w:val="24"/>
        </w:rPr>
        <w:t xml:space="preserve">wave 1 </w:t>
      </w:r>
      <w:r w:rsidRPr="00385454" w:rsidR="00C361A9">
        <w:rPr>
          <w:rFonts w:ascii="Source Sans Pro Light" w:hAnsi="Source Sans Pro Light"/>
          <w:sz w:val="24"/>
          <w:szCs w:val="24"/>
        </w:rPr>
        <w:t xml:space="preserve">we are trying to set out the </w:t>
      </w:r>
      <w:r w:rsidRPr="00385454">
        <w:rPr>
          <w:rFonts w:ascii="Source Sans Pro Light" w:hAnsi="Source Sans Pro Light"/>
          <w:sz w:val="24"/>
          <w:szCs w:val="24"/>
        </w:rPr>
        <w:t>use cases/sectors</w:t>
      </w:r>
      <w:r w:rsidRPr="00385454" w:rsidR="00C361A9">
        <w:rPr>
          <w:rFonts w:ascii="Source Sans Pro Light" w:hAnsi="Source Sans Pro Light"/>
          <w:sz w:val="24"/>
          <w:szCs w:val="24"/>
        </w:rPr>
        <w:t>.</w:t>
      </w:r>
      <w:r w:rsidRPr="00385454" w:rsidR="002635CA">
        <w:rPr>
          <w:rFonts w:ascii="Source Sans Pro Light" w:hAnsi="Source Sans Pro Light"/>
          <w:sz w:val="24"/>
          <w:szCs w:val="24"/>
        </w:rPr>
        <w:t xml:space="preserve">  He then went onto provide more detail on the proposals and requested feedback from firms by </w:t>
      </w:r>
      <w:r w:rsidRPr="00385454" w:rsidR="008E79DF">
        <w:rPr>
          <w:rFonts w:ascii="Source Sans Pro Light" w:hAnsi="Source Sans Pro Light"/>
          <w:sz w:val="24"/>
          <w:szCs w:val="24"/>
        </w:rPr>
        <w:t>22 August.</w:t>
      </w:r>
    </w:p>
    <w:p w:rsidR="00385454" w:rsidP="00F429BC" w:rsidRDefault="00385454" w14:paraId="532A3375" w14:textId="1A889DE9">
      <w:pPr>
        <w:pStyle w:val="ListParagraph"/>
        <w:numPr>
          <w:ilvl w:val="0"/>
          <w:numId w:val="15"/>
        </w:numPr>
        <w:rPr>
          <w:rFonts w:ascii="Source Sans Pro Light" w:hAnsi="Source Sans Pro Light"/>
          <w:sz w:val="24"/>
          <w:szCs w:val="24"/>
        </w:rPr>
      </w:pPr>
      <w:r w:rsidRPr="00385454">
        <w:rPr>
          <w:rFonts w:ascii="Source Sans Pro Light" w:hAnsi="Source Sans Pro Light"/>
          <w:sz w:val="24"/>
          <w:szCs w:val="24"/>
        </w:rPr>
        <w:t xml:space="preserve">One firm commented that it is </w:t>
      </w:r>
      <w:r w:rsidRPr="00385454" w:rsidR="00545E62">
        <w:rPr>
          <w:rFonts w:ascii="Source Sans Pro Light" w:hAnsi="Source Sans Pro Light"/>
          <w:sz w:val="24"/>
          <w:szCs w:val="24"/>
        </w:rPr>
        <w:t xml:space="preserve">difficult to reconcile </w:t>
      </w:r>
      <w:r w:rsidRPr="00385454">
        <w:rPr>
          <w:rFonts w:ascii="Source Sans Pro Light" w:hAnsi="Source Sans Pro Light"/>
          <w:sz w:val="24"/>
          <w:szCs w:val="24"/>
        </w:rPr>
        <w:t xml:space="preserve">the </w:t>
      </w:r>
      <w:r w:rsidRPr="00385454" w:rsidR="005066EF">
        <w:rPr>
          <w:rFonts w:ascii="Source Sans Pro Light" w:hAnsi="Source Sans Pro Light"/>
          <w:sz w:val="24"/>
          <w:szCs w:val="24"/>
        </w:rPr>
        <w:t>inclusion</w:t>
      </w:r>
      <w:r w:rsidRPr="00385454">
        <w:rPr>
          <w:rFonts w:ascii="Source Sans Pro Light" w:hAnsi="Source Sans Pro Light"/>
          <w:sz w:val="24"/>
          <w:szCs w:val="24"/>
        </w:rPr>
        <w:t xml:space="preserve"> of some </w:t>
      </w:r>
      <w:r w:rsidRPr="00385454" w:rsidR="00545E62">
        <w:rPr>
          <w:rFonts w:ascii="Source Sans Pro Light" w:hAnsi="Source Sans Pro Light"/>
          <w:sz w:val="24"/>
          <w:szCs w:val="24"/>
        </w:rPr>
        <w:t xml:space="preserve">regulated sectors but then excluding ATOL/ABTA </w:t>
      </w:r>
      <w:r w:rsidRPr="00385454">
        <w:rPr>
          <w:rFonts w:ascii="Source Sans Pro Light" w:hAnsi="Source Sans Pro Light"/>
          <w:sz w:val="24"/>
          <w:szCs w:val="24"/>
        </w:rPr>
        <w:t>regulated firms.</w:t>
      </w:r>
    </w:p>
    <w:p w:rsidR="00FE6743" w:rsidP="00545E62" w:rsidRDefault="00385454" w14:paraId="54DB2372" w14:textId="38AD7611">
      <w:pPr>
        <w:pStyle w:val="ListParagraph"/>
        <w:numPr>
          <w:ilvl w:val="1"/>
          <w:numId w:val="15"/>
        </w:num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>N</w:t>
      </w:r>
      <w:r w:rsidRPr="00385454" w:rsidR="00545E62">
        <w:rPr>
          <w:rFonts w:ascii="Source Sans Pro Light" w:hAnsi="Source Sans Pro Light"/>
          <w:sz w:val="24"/>
          <w:szCs w:val="24"/>
        </w:rPr>
        <w:t xml:space="preserve">D </w:t>
      </w:r>
      <w:r w:rsidR="007533EA">
        <w:rPr>
          <w:rFonts w:ascii="Source Sans Pro Light" w:hAnsi="Source Sans Pro Light"/>
          <w:sz w:val="24"/>
          <w:szCs w:val="24"/>
        </w:rPr>
        <w:t xml:space="preserve">outlined that </w:t>
      </w:r>
      <w:r w:rsidR="00BE28F2">
        <w:rPr>
          <w:rFonts w:ascii="Source Sans Pro Light" w:hAnsi="Source Sans Pro Light"/>
          <w:sz w:val="24"/>
          <w:szCs w:val="24"/>
        </w:rPr>
        <w:t>some</w:t>
      </w:r>
      <w:r w:rsidRPr="00385454" w:rsidR="00545E62">
        <w:rPr>
          <w:rFonts w:ascii="Source Sans Pro Light" w:hAnsi="Source Sans Pro Light"/>
          <w:sz w:val="24"/>
          <w:szCs w:val="24"/>
        </w:rPr>
        <w:t xml:space="preserve"> </w:t>
      </w:r>
      <w:r w:rsidR="007533EA">
        <w:rPr>
          <w:rFonts w:ascii="Source Sans Pro Light" w:hAnsi="Source Sans Pro Light"/>
          <w:sz w:val="24"/>
          <w:szCs w:val="24"/>
        </w:rPr>
        <w:t xml:space="preserve">travel </w:t>
      </w:r>
      <w:r w:rsidRPr="00385454" w:rsidR="00545E62">
        <w:rPr>
          <w:rFonts w:ascii="Source Sans Pro Light" w:hAnsi="Source Sans Pro Light"/>
          <w:sz w:val="24"/>
          <w:szCs w:val="24"/>
        </w:rPr>
        <w:t xml:space="preserve">providers have </w:t>
      </w:r>
      <w:r w:rsidR="007533EA">
        <w:rPr>
          <w:rFonts w:ascii="Source Sans Pro Light" w:hAnsi="Source Sans Pro Light"/>
          <w:sz w:val="24"/>
          <w:szCs w:val="24"/>
        </w:rPr>
        <w:t xml:space="preserve">these </w:t>
      </w:r>
      <w:r w:rsidRPr="00385454" w:rsidR="00545E62">
        <w:rPr>
          <w:rFonts w:ascii="Source Sans Pro Light" w:hAnsi="Source Sans Pro Light"/>
          <w:sz w:val="24"/>
          <w:szCs w:val="24"/>
        </w:rPr>
        <w:t>protections</w:t>
      </w:r>
      <w:r w:rsidR="007533EA">
        <w:rPr>
          <w:rFonts w:ascii="Source Sans Pro Light" w:hAnsi="Source Sans Pro Light"/>
          <w:sz w:val="24"/>
          <w:szCs w:val="24"/>
        </w:rPr>
        <w:t>, but others don’t hence it is not cl</w:t>
      </w:r>
      <w:r w:rsidRPr="00385454" w:rsidR="00545E62">
        <w:rPr>
          <w:rFonts w:ascii="Source Sans Pro Light" w:hAnsi="Source Sans Pro Light"/>
          <w:sz w:val="24"/>
          <w:szCs w:val="24"/>
        </w:rPr>
        <w:t xml:space="preserve">ear to consumers. </w:t>
      </w:r>
      <w:r w:rsidR="00FE6743">
        <w:rPr>
          <w:rFonts w:ascii="Source Sans Pro Light" w:hAnsi="Source Sans Pro Light"/>
          <w:sz w:val="24"/>
          <w:szCs w:val="24"/>
        </w:rPr>
        <w:t xml:space="preserve"> It will therefore be d</w:t>
      </w:r>
      <w:r w:rsidRPr="00385454" w:rsidR="00545E62">
        <w:rPr>
          <w:rFonts w:ascii="Source Sans Pro Light" w:hAnsi="Source Sans Pro Light"/>
          <w:sz w:val="24"/>
          <w:szCs w:val="24"/>
        </w:rPr>
        <w:t xml:space="preserve">ifficult for PISPs to know when they can offer </w:t>
      </w:r>
      <w:r w:rsidRPr="00385454" w:rsidR="00BE28F2">
        <w:rPr>
          <w:rFonts w:ascii="Source Sans Pro Light" w:hAnsi="Source Sans Pro Light"/>
          <w:sz w:val="24"/>
          <w:szCs w:val="24"/>
        </w:rPr>
        <w:t xml:space="preserve">service </w:t>
      </w:r>
      <w:r w:rsidR="00BE28F2">
        <w:rPr>
          <w:rFonts w:ascii="Source Sans Pro Light" w:hAnsi="Source Sans Pro Light"/>
          <w:sz w:val="24"/>
          <w:szCs w:val="24"/>
        </w:rPr>
        <w:t>which</w:t>
      </w:r>
      <w:r w:rsidR="00FE6743">
        <w:rPr>
          <w:rFonts w:ascii="Source Sans Pro Light" w:hAnsi="Source Sans Pro Light"/>
          <w:sz w:val="24"/>
          <w:szCs w:val="24"/>
        </w:rPr>
        <w:t xml:space="preserve"> creates operational </w:t>
      </w:r>
      <w:r w:rsidRPr="00385454" w:rsidR="00545E62">
        <w:rPr>
          <w:rFonts w:ascii="Source Sans Pro Light" w:hAnsi="Source Sans Pro Light"/>
          <w:sz w:val="24"/>
          <w:szCs w:val="24"/>
        </w:rPr>
        <w:t>difficulties for PISP</w:t>
      </w:r>
      <w:r w:rsidR="00CF408A">
        <w:rPr>
          <w:rFonts w:ascii="Source Sans Pro Light" w:hAnsi="Source Sans Pro Light"/>
          <w:sz w:val="24"/>
          <w:szCs w:val="24"/>
        </w:rPr>
        <w:t>s</w:t>
      </w:r>
      <w:r w:rsidRPr="00385454" w:rsidR="00545E62">
        <w:rPr>
          <w:rFonts w:ascii="Source Sans Pro Light" w:hAnsi="Source Sans Pro Light"/>
          <w:sz w:val="24"/>
          <w:szCs w:val="24"/>
        </w:rPr>
        <w:t xml:space="preserve">.  </w:t>
      </w:r>
      <w:r w:rsidR="00FE6743">
        <w:rPr>
          <w:rFonts w:ascii="Source Sans Pro Light" w:hAnsi="Source Sans Pro Light"/>
          <w:sz w:val="24"/>
          <w:szCs w:val="24"/>
        </w:rPr>
        <w:t xml:space="preserve">The overriding aim is to keep things as </w:t>
      </w:r>
      <w:r w:rsidRPr="00385454" w:rsidR="00545E62">
        <w:rPr>
          <w:rFonts w:ascii="Source Sans Pro Light" w:hAnsi="Source Sans Pro Light"/>
          <w:sz w:val="24"/>
          <w:szCs w:val="24"/>
        </w:rPr>
        <w:t xml:space="preserve">simple </w:t>
      </w:r>
      <w:r w:rsidR="00FE6743">
        <w:rPr>
          <w:rFonts w:ascii="Source Sans Pro Light" w:hAnsi="Source Sans Pro Light"/>
          <w:sz w:val="24"/>
          <w:szCs w:val="24"/>
        </w:rPr>
        <w:t xml:space="preserve">as possible </w:t>
      </w:r>
      <w:r w:rsidRPr="00385454" w:rsidR="00545E62">
        <w:rPr>
          <w:rFonts w:ascii="Source Sans Pro Light" w:hAnsi="Source Sans Pro Light"/>
          <w:sz w:val="24"/>
          <w:szCs w:val="24"/>
        </w:rPr>
        <w:t>for wave 1</w:t>
      </w:r>
      <w:r w:rsidR="00FE6743">
        <w:rPr>
          <w:rFonts w:ascii="Source Sans Pro Light" w:hAnsi="Source Sans Pro Light"/>
          <w:sz w:val="24"/>
          <w:szCs w:val="24"/>
        </w:rPr>
        <w:t>.</w:t>
      </w:r>
    </w:p>
    <w:p w:rsidR="00426A49" w:rsidP="00310CF6" w:rsidRDefault="00426A49" w14:paraId="2A10A09B" w14:textId="1D8792DD">
      <w:pPr>
        <w:pStyle w:val="ListParagraph"/>
        <w:numPr>
          <w:ilvl w:val="0"/>
          <w:numId w:val="15"/>
        </w:numPr>
        <w:rPr>
          <w:rFonts w:ascii="Source Sans Pro Light" w:hAnsi="Source Sans Pro Light"/>
          <w:sz w:val="24"/>
          <w:szCs w:val="24"/>
        </w:rPr>
      </w:pPr>
      <w:r w:rsidRPr="00426A49">
        <w:rPr>
          <w:rFonts w:ascii="Source Sans Pro Light" w:hAnsi="Source Sans Pro Light"/>
          <w:sz w:val="24"/>
          <w:szCs w:val="24"/>
        </w:rPr>
        <w:t xml:space="preserve">One firm asked when waves 2 and </w:t>
      </w:r>
      <w:r w:rsidR="00F743D5">
        <w:rPr>
          <w:rFonts w:ascii="Source Sans Pro Light" w:hAnsi="Source Sans Pro Light"/>
          <w:sz w:val="24"/>
          <w:szCs w:val="24"/>
        </w:rPr>
        <w:t>3</w:t>
      </w:r>
      <w:r w:rsidRPr="00426A49">
        <w:rPr>
          <w:rFonts w:ascii="Source Sans Pro Light" w:hAnsi="Source Sans Pro Light"/>
          <w:sz w:val="24"/>
          <w:szCs w:val="24"/>
        </w:rPr>
        <w:t xml:space="preserve"> </w:t>
      </w:r>
      <w:r w:rsidR="00BE28F2">
        <w:rPr>
          <w:rFonts w:ascii="Source Sans Pro Light" w:hAnsi="Source Sans Pro Light"/>
          <w:sz w:val="24"/>
          <w:szCs w:val="24"/>
        </w:rPr>
        <w:t xml:space="preserve">are to be </w:t>
      </w:r>
      <w:proofErr w:type="gramStart"/>
      <w:r w:rsidRPr="00426A49">
        <w:rPr>
          <w:rFonts w:ascii="Source Sans Pro Light" w:hAnsi="Source Sans Pro Light"/>
          <w:sz w:val="24"/>
          <w:szCs w:val="24"/>
        </w:rPr>
        <w:t>launched?</w:t>
      </w:r>
      <w:proofErr w:type="gramEnd"/>
      <w:r w:rsidRPr="00426A49">
        <w:rPr>
          <w:rFonts w:ascii="Source Sans Pro Light" w:hAnsi="Source Sans Pro Light"/>
          <w:sz w:val="24"/>
          <w:szCs w:val="24"/>
        </w:rPr>
        <w:t xml:space="preserve"> </w:t>
      </w:r>
    </w:p>
    <w:p w:rsidR="00507135" w:rsidP="004966E1" w:rsidRDefault="00545E62" w14:paraId="4CD3F969" w14:textId="77777777">
      <w:pPr>
        <w:pStyle w:val="ListParagraph"/>
        <w:numPr>
          <w:ilvl w:val="1"/>
          <w:numId w:val="15"/>
        </w:numPr>
        <w:rPr>
          <w:rFonts w:ascii="Source Sans Pro Light" w:hAnsi="Source Sans Pro Light"/>
          <w:sz w:val="24"/>
          <w:szCs w:val="24"/>
        </w:rPr>
      </w:pPr>
      <w:r w:rsidRPr="00507135">
        <w:rPr>
          <w:rFonts w:ascii="Source Sans Pro Light" w:hAnsi="Source Sans Pro Light"/>
          <w:sz w:val="24"/>
          <w:szCs w:val="24"/>
        </w:rPr>
        <w:t xml:space="preserve">EB </w:t>
      </w:r>
      <w:r w:rsidRPr="00507135" w:rsidR="006716C8">
        <w:rPr>
          <w:rFonts w:ascii="Source Sans Pro Light" w:hAnsi="Source Sans Pro Light"/>
          <w:sz w:val="24"/>
          <w:szCs w:val="24"/>
        </w:rPr>
        <w:t xml:space="preserve">explained that we </w:t>
      </w:r>
      <w:r w:rsidRPr="00507135">
        <w:rPr>
          <w:rFonts w:ascii="Source Sans Pro Light" w:hAnsi="Source Sans Pro Light"/>
          <w:sz w:val="24"/>
          <w:szCs w:val="24"/>
        </w:rPr>
        <w:t>need to look at wave 1 use cases in isolation as don't know exact dates for wave 2+</w:t>
      </w:r>
      <w:r w:rsidRPr="00507135" w:rsidR="006716C8">
        <w:rPr>
          <w:rFonts w:ascii="Source Sans Pro Light" w:hAnsi="Source Sans Pro Light"/>
          <w:sz w:val="24"/>
          <w:szCs w:val="24"/>
        </w:rPr>
        <w:t>.</w:t>
      </w:r>
    </w:p>
    <w:p w:rsidR="00157DBA" w:rsidP="00745B20" w:rsidRDefault="00507135" w14:paraId="75E60D7B" w14:textId="77777777">
      <w:pPr>
        <w:pStyle w:val="ListParagraph"/>
        <w:numPr>
          <w:ilvl w:val="0"/>
          <w:numId w:val="15"/>
        </w:numPr>
        <w:rPr>
          <w:rFonts w:ascii="Source Sans Pro Light" w:hAnsi="Source Sans Pro Light"/>
          <w:sz w:val="24"/>
          <w:szCs w:val="24"/>
        </w:rPr>
      </w:pPr>
      <w:r w:rsidRPr="00157DBA">
        <w:rPr>
          <w:rFonts w:ascii="Source Sans Pro Light" w:hAnsi="Source Sans Pro Light"/>
          <w:sz w:val="24"/>
          <w:szCs w:val="24"/>
        </w:rPr>
        <w:t xml:space="preserve">It was asked whether </w:t>
      </w:r>
      <w:r w:rsidRPr="00157DBA" w:rsidR="00545E62">
        <w:rPr>
          <w:rFonts w:ascii="Source Sans Pro Light" w:hAnsi="Source Sans Pro Light"/>
          <w:sz w:val="24"/>
          <w:szCs w:val="24"/>
        </w:rPr>
        <w:t xml:space="preserve">TFL included?  </w:t>
      </w:r>
      <w:r w:rsidRPr="00157DBA" w:rsidR="00157DBA">
        <w:rPr>
          <w:rFonts w:ascii="Source Sans Pro Light" w:hAnsi="Source Sans Pro Light"/>
          <w:sz w:val="24"/>
          <w:szCs w:val="24"/>
        </w:rPr>
        <w:t>Also, if m</w:t>
      </w:r>
      <w:r w:rsidRPr="00157DBA" w:rsidR="00545E62">
        <w:rPr>
          <w:rFonts w:ascii="Source Sans Pro Light" w:hAnsi="Source Sans Pro Light"/>
          <w:sz w:val="24"/>
          <w:szCs w:val="24"/>
        </w:rPr>
        <w:t xml:space="preserve">useums </w:t>
      </w:r>
      <w:r w:rsidRPr="00157DBA" w:rsidR="00157DBA">
        <w:rPr>
          <w:rFonts w:ascii="Source Sans Pro Light" w:hAnsi="Source Sans Pro Light"/>
          <w:sz w:val="24"/>
          <w:szCs w:val="24"/>
        </w:rPr>
        <w:t xml:space="preserve">are included </w:t>
      </w:r>
      <w:r w:rsidRPr="00157DBA" w:rsidR="00545E62">
        <w:rPr>
          <w:rFonts w:ascii="Source Sans Pro Light" w:hAnsi="Source Sans Pro Light"/>
          <w:sz w:val="24"/>
          <w:szCs w:val="24"/>
        </w:rPr>
        <w:t xml:space="preserve">would their retail offerings </w:t>
      </w:r>
      <w:r w:rsidRPr="00157DBA" w:rsidR="00157DBA">
        <w:rPr>
          <w:rFonts w:ascii="Source Sans Pro Light" w:hAnsi="Source Sans Pro Light"/>
          <w:sz w:val="24"/>
          <w:szCs w:val="24"/>
        </w:rPr>
        <w:t xml:space="preserve">also </w:t>
      </w:r>
      <w:r w:rsidRPr="00157DBA" w:rsidR="00545E62">
        <w:rPr>
          <w:rFonts w:ascii="Source Sans Pro Light" w:hAnsi="Source Sans Pro Light"/>
          <w:sz w:val="24"/>
          <w:szCs w:val="24"/>
        </w:rPr>
        <w:t>be included</w:t>
      </w:r>
      <w:r w:rsidRPr="00157DBA" w:rsidR="00157DBA">
        <w:rPr>
          <w:rFonts w:ascii="Source Sans Pro Light" w:hAnsi="Source Sans Pro Light"/>
          <w:sz w:val="24"/>
          <w:szCs w:val="24"/>
        </w:rPr>
        <w:t>?</w:t>
      </w:r>
    </w:p>
    <w:p w:rsidR="00F44C9D" w:rsidP="00545E62" w:rsidRDefault="00545E62" w14:paraId="72A65DD3" w14:textId="7157FF62">
      <w:pPr>
        <w:pStyle w:val="ListParagraph"/>
        <w:numPr>
          <w:ilvl w:val="1"/>
          <w:numId w:val="15"/>
        </w:numPr>
        <w:rPr>
          <w:rFonts w:ascii="Source Sans Pro Light" w:hAnsi="Source Sans Pro Light"/>
          <w:sz w:val="24"/>
          <w:szCs w:val="24"/>
        </w:rPr>
      </w:pPr>
      <w:r w:rsidRPr="00157DBA">
        <w:rPr>
          <w:rFonts w:ascii="Source Sans Pro Light" w:hAnsi="Source Sans Pro Light"/>
          <w:sz w:val="24"/>
          <w:szCs w:val="24"/>
        </w:rPr>
        <w:t>EB noted</w:t>
      </w:r>
      <w:r w:rsidR="00157DBA">
        <w:rPr>
          <w:rFonts w:ascii="Source Sans Pro Light" w:hAnsi="Source Sans Pro Light"/>
          <w:sz w:val="24"/>
          <w:szCs w:val="24"/>
        </w:rPr>
        <w:t xml:space="preserve"> this </w:t>
      </w:r>
      <w:r w:rsidR="000904CF">
        <w:rPr>
          <w:rFonts w:ascii="Source Sans Pro Light" w:hAnsi="Source Sans Pro Light"/>
          <w:sz w:val="24"/>
          <w:szCs w:val="24"/>
        </w:rPr>
        <w:t>point.</w:t>
      </w:r>
    </w:p>
    <w:p w:rsidR="00274B37" w:rsidP="003931E4" w:rsidRDefault="00F44C9D" w14:paraId="24BC42FA" w14:textId="0D1E5BFA">
      <w:pPr>
        <w:pStyle w:val="ListParagraph"/>
        <w:numPr>
          <w:ilvl w:val="0"/>
          <w:numId w:val="15"/>
        </w:numPr>
        <w:rPr>
          <w:rFonts w:ascii="Source Sans Pro Light" w:hAnsi="Source Sans Pro Light"/>
          <w:sz w:val="24"/>
          <w:szCs w:val="24"/>
        </w:rPr>
      </w:pPr>
      <w:r w:rsidRPr="00274B37">
        <w:rPr>
          <w:rFonts w:ascii="Source Sans Pro Light" w:hAnsi="Source Sans Pro Light"/>
          <w:sz w:val="24"/>
          <w:szCs w:val="24"/>
        </w:rPr>
        <w:t xml:space="preserve">The consumer rep </w:t>
      </w:r>
      <w:r w:rsidRPr="00274B37" w:rsidR="00F1764F">
        <w:rPr>
          <w:rFonts w:ascii="Source Sans Pro Light" w:hAnsi="Source Sans Pro Light"/>
          <w:sz w:val="24"/>
          <w:szCs w:val="24"/>
        </w:rPr>
        <w:t xml:space="preserve">noted that the </w:t>
      </w:r>
      <w:r w:rsidRPr="00274B37" w:rsidR="00545E62">
        <w:rPr>
          <w:rFonts w:ascii="Source Sans Pro Light" w:hAnsi="Source Sans Pro Light"/>
          <w:sz w:val="24"/>
          <w:szCs w:val="24"/>
        </w:rPr>
        <w:t xml:space="preserve">regulator </w:t>
      </w:r>
      <w:r w:rsidRPr="00274B37" w:rsidR="00F1764F">
        <w:rPr>
          <w:rFonts w:ascii="Source Sans Pro Light" w:hAnsi="Source Sans Pro Light"/>
          <w:sz w:val="24"/>
          <w:szCs w:val="24"/>
        </w:rPr>
        <w:t xml:space="preserve">needs </w:t>
      </w:r>
      <w:r w:rsidRPr="00274B37" w:rsidR="00545E62">
        <w:rPr>
          <w:rFonts w:ascii="Source Sans Pro Light" w:hAnsi="Source Sans Pro Light"/>
          <w:sz w:val="24"/>
          <w:szCs w:val="24"/>
        </w:rPr>
        <w:t xml:space="preserve">to do </w:t>
      </w:r>
      <w:r w:rsidRPr="00274B37" w:rsidR="00F1764F">
        <w:rPr>
          <w:rFonts w:ascii="Source Sans Pro Light" w:hAnsi="Source Sans Pro Light"/>
          <w:sz w:val="24"/>
          <w:szCs w:val="24"/>
        </w:rPr>
        <w:t xml:space="preserve">a </w:t>
      </w:r>
      <w:r w:rsidRPr="00274B37" w:rsidR="00545E62">
        <w:rPr>
          <w:rFonts w:ascii="Source Sans Pro Light" w:hAnsi="Source Sans Pro Light"/>
          <w:sz w:val="24"/>
          <w:szCs w:val="24"/>
        </w:rPr>
        <w:t>risk assessment of biller insolvency</w:t>
      </w:r>
      <w:r w:rsidRPr="00274B37" w:rsidR="00F1764F">
        <w:rPr>
          <w:rFonts w:ascii="Source Sans Pro Light" w:hAnsi="Source Sans Pro Light"/>
          <w:sz w:val="24"/>
          <w:szCs w:val="24"/>
        </w:rPr>
        <w:t xml:space="preserve">, which was an </w:t>
      </w:r>
      <w:r w:rsidRPr="00274B37" w:rsidR="00545E62">
        <w:rPr>
          <w:rFonts w:ascii="Source Sans Pro Light" w:hAnsi="Source Sans Pro Light"/>
          <w:sz w:val="24"/>
          <w:szCs w:val="24"/>
        </w:rPr>
        <w:t xml:space="preserve">action from blueprint </w:t>
      </w:r>
      <w:r w:rsidRPr="00274B37" w:rsidR="00F1764F">
        <w:rPr>
          <w:rFonts w:ascii="Source Sans Pro Light" w:hAnsi="Source Sans Pro Light"/>
          <w:sz w:val="24"/>
          <w:szCs w:val="24"/>
        </w:rPr>
        <w:t xml:space="preserve">and if this has not </w:t>
      </w:r>
      <w:r w:rsidR="00897111">
        <w:rPr>
          <w:rFonts w:ascii="Source Sans Pro Light" w:hAnsi="Source Sans Pro Light"/>
          <w:sz w:val="24"/>
          <w:szCs w:val="24"/>
        </w:rPr>
        <w:t xml:space="preserve">yet </w:t>
      </w:r>
      <w:r w:rsidRPr="00274B37" w:rsidR="000904CF">
        <w:rPr>
          <w:rFonts w:ascii="Source Sans Pro Light" w:hAnsi="Source Sans Pro Light"/>
          <w:sz w:val="24"/>
          <w:szCs w:val="24"/>
        </w:rPr>
        <w:t>been</w:t>
      </w:r>
      <w:r w:rsidRPr="00274B37" w:rsidR="00F1764F">
        <w:rPr>
          <w:rFonts w:ascii="Source Sans Pro Light" w:hAnsi="Source Sans Pro Light"/>
          <w:sz w:val="24"/>
          <w:szCs w:val="24"/>
        </w:rPr>
        <w:t xml:space="preserve"> done it should be</w:t>
      </w:r>
      <w:r w:rsidR="00897111">
        <w:rPr>
          <w:rFonts w:ascii="Source Sans Pro Light" w:hAnsi="Source Sans Pro Light"/>
          <w:sz w:val="24"/>
          <w:szCs w:val="24"/>
        </w:rPr>
        <w:t>.</w:t>
      </w:r>
      <w:r w:rsidRPr="00274B37" w:rsidR="00F1764F">
        <w:rPr>
          <w:rFonts w:ascii="Source Sans Pro Light" w:hAnsi="Source Sans Pro Light"/>
          <w:sz w:val="24"/>
          <w:szCs w:val="24"/>
        </w:rPr>
        <w:t xml:space="preserve"> </w:t>
      </w:r>
    </w:p>
    <w:p w:rsidRPr="00274B37" w:rsidR="00806771" w:rsidP="003931E4" w:rsidRDefault="00545E62" w14:paraId="046DD164" w14:textId="26195AC5">
      <w:pPr>
        <w:pStyle w:val="ListParagraph"/>
        <w:numPr>
          <w:ilvl w:val="0"/>
          <w:numId w:val="15"/>
        </w:numPr>
        <w:rPr>
          <w:rFonts w:ascii="Source Sans Pro Light" w:hAnsi="Source Sans Pro Light"/>
          <w:sz w:val="24"/>
          <w:szCs w:val="24"/>
        </w:rPr>
      </w:pPr>
      <w:r w:rsidRPr="00274B37">
        <w:rPr>
          <w:rFonts w:ascii="Source Sans Pro Light" w:hAnsi="Source Sans Pro Light"/>
          <w:sz w:val="24"/>
          <w:szCs w:val="24"/>
        </w:rPr>
        <w:t>EB</w:t>
      </w:r>
      <w:r w:rsidR="00274B37">
        <w:rPr>
          <w:rFonts w:ascii="Source Sans Pro Light" w:hAnsi="Source Sans Pro Light"/>
          <w:sz w:val="24"/>
          <w:szCs w:val="24"/>
        </w:rPr>
        <w:t xml:space="preserve"> drew this part of the meeting to a close and a</w:t>
      </w:r>
      <w:r w:rsidRPr="00274B37">
        <w:rPr>
          <w:rFonts w:ascii="Source Sans Pro Light" w:hAnsi="Source Sans Pro Light"/>
          <w:sz w:val="24"/>
          <w:szCs w:val="24"/>
        </w:rPr>
        <w:t>sked for written comments</w:t>
      </w:r>
      <w:r w:rsidR="00274B37">
        <w:rPr>
          <w:rFonts w:ascii="Source Sans Pro Light" w:hAnsi="Source Sans Pro Light"/>
          <w:sz w:val="24"/>
          <w:szCs w:val="24"/>
        </w:rPr>
        <w:t xml:space="preserve"> by 22 August.</w:t>
      </w:r>
    </w:p>
    <w:p w:rsidR="00806771" w:rsidP="00980E4D" w:rsidRDefault="00806771" w14:paraId="0B72AB41" w14:textId="77777777">
      <w:pPr>
        <w:rPr>
          <w:rFonts w:ascii="Source Sans Pro Light" w:hAnsi="Source Sans Pro Light"/>
          <w:sz w:val="24"/>
          <w:szCs w:val="24"/>
        </w:rPr>
      </w:pPr>
    </w:p>
    <w:p w:rsidR="00274B37" w:rsidP="00274B37" w:rsidRDefault="00274B37" w14:paraId="6363CF3F" w14:textId="0C135087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2B26250" wp14:editId="407295B1">
                <wp:simplePos x="0" y="0"/>
                <wp:positionH relativeFrom="margin">
                  <wp:align>left</wp:align>
                </wp:positionH>
                <wp:positionV relativeFrom="paragraph">
                  <wp:posOffset>227965</wp:posOffset>
                </wp:positionV>
                <wp:extent cx="5791200" cy="28575"/>
                <wp:effectExtent l="0" t="0" r="1905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style="position:absolute;flip:y;z-index:251658247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spid="_x0000_s1026" strokecolor="black [3200]" strokeweight=".5pt" from="0,17.95pt" to="456pt,20.2pt" w14:anchorId="4B6EEC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">
                <v:stroke joinstyle="miter"/>
                <w10:wrap anchorx="margin"/>
              </v:line>
            </w:pict>
          </mc:Fallback>
        </mc:AlternateContent>
      </w:r>
      <w:r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w:t xml:space="preserve">DISUPTE EVALUATION CRITERIA </w:t>
      </w:r>
    </w:p>
    <w:p w:rsidR="00274B37" w:rsidP="00274B37" w:rsidRDefault="00A53AB4" w14:paraId="0712903D" w14:textId="5578F8DB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DB provided an overview of the further work that has been </w:t>
      </w:r>
      <w:r w:rsidR="00D929C6">
        <w:rPr>
          <w:rFonts w:ascii="Source Sans Pro Light" w:hAnsi="Source Sans Pro Light"/>
          <w:sz w:val="24"/>
          <w:szCs w:val="24"/>
        </w:rPr>
        <w:t xml:space="preserve">on the dispute evaluation criteria.  He thanked firms for their feedback.  </w:t>
      </w:r>
      <w:r w:rsidR="00033228">
        <w:rPr>
          <w:rFonts w:ascii="Source Sans Pro Light" w:hAnsi="Source Sans Pro Light"/>
          <w:sz w:val="24"/>
          <w:szCs w:val="24"/>
        </w:rPr>
        <w:t xml:space="preserve">We have taken this feedback </w:t>
      </w:r>
      <w:r w:rsidR="00C61F0A">
        <w:rPr>
          <w:rFonts w:ascii="Source Sans Pro Light" w:hAnsi="Source Sans Pro Light"/>
          <w:sz w:val="24"/>
          <w:szCs w:val="24"/>
        </w:rPr>
        <w:t xml:space="preserve">and updated the business requirements and evaluation criteria </w:t>
      </w:r>
      <w:proofErr w:type="gramStart"/>
      <w:r w:rsidR="00C61F0A">
        <w:rPr>
          <w:rFonts w:ascii="Source Sans Pro Light" w:hAnsi="Source Sans Pro Light"/>
          <w:sz w:val="24"/>
          <w:szCs w:val="24"/>
        </w:rPr>
        <w:t>in light of</w:t>
      </w:r>
      <w:proofErr w:type="gramEnd"/>
      <w:r w:rsidR="00C61F0A">
        <w:rPr>
          <w:rFonts w:ascii="Source Sans Pro Light" w:hAnsi="Source Sans Pro Light"/>
          <w:sz w:val="24"/>
          <w:szCs w:val="24"/>
        </w:rPr>
        <w:t xml:space="preserve"> this. </w:t>
      </w:r>
      <w:r w:rsidR="00981619">
        <w:rPr>
          <w:rFonts w:ascii="Source Sans Pro Light" w:hAnsi="Source Sans Pro Light"/>
          <w:sz w:val="24"/>
          <w:szCs w:val="24"/>
        </w:rPr>
        <w:t xml:space="preserve">  </w:t>
      </w:r>
      <w:r w:rsidR="00AE0F5F">
        <w:rPr>
          <w:rFonts w:ascii="Source Sans Pro Light" w:hAnsi="Source Sans Pro Light"/>
          <w:sz w:val="24"/>
          <w:szCs w:val="24"/>
        </w:rPr>
        <w:t xml:space="preserve">DB provided an overview of the updated position which is </w:t>
      </w:r>
      <w:r w:rsidR="00981619">
        <w:rPr>
          <w:rFonts w:ascii="Source Sans Pro Light" w:hAnsi="Source Sans Pro Light"/>
          <w:sz w:val="24"/>
          <w:szCs w:val="24"/>
        </w:rPr>
        <w:t>included in the paper</w:t>
      </w:r>
      <w:r w:rsidR="00AE0F5F">
        <w:rPr>
          <w:rFonts w:ascii="Source Sans Pro Light" w:hAnsi="Source Sans Pro Light"/>
          <w:sz w:val="24"/>
          <w:szCs w:val="24"/>
        </w:rPr>
        <w:t xml:space="preserve">.  </w:t>
      </w:r>
    </w:p>
    <w:p w:rsidR="00AE0F5F" w:rsidP="00274B37" w:rsidRDefault="00AE0F5F" w14:paraId="0E4ECF71" w14:textId="2ABEB9B7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DB noted that we are aiming to provide </w:t>
      </w:r>
      <w:r w:rsidR="00090FB0">
        <w:rPr>
          <w:rFonts w:ascii="Source Sans Pro Light" w:hAnsi="Source Sans Pro Light"/>
          <w:sz w:val="24"/>
          <w:szCs w:val="24"/>
        </w:rPr>
        <w:t xml:space="preserve">the actual evaluation to the </w:t>
      </w:r>
      <w:r w:rsidR="00FF282E">
        <w:rPr>
          <w:rFonts w:ascii="Source Sans Pro Light" w:hAnsi="Source Sans Pro Light"/>
          <w:sz w:val="24"/>
          <w:szCs w:val="24"/>
        </w:rPr>
        <w:t>VRP WG on 22 August.</w:t>
      </w:r>
    </w:p>
    <w:p w:rsidR="00FF282E" w:rsidP="00FF282E" w:rsidRDefault="00FF282E" w14:paraId="71ABA51E" w14:textId="13C67653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He noted that we are seeking comments from firms by </w:t>
      </w:r>
      <w:r w:rsidR="00C277B2">
        <w:rPr>
          <w:rFonts w:ascii="Source Sans Pro Light" w:hAnsi="Source Sans Pro Light"/>
          <w:sz w:val="24"/>
          <w:szCs w:val="24"/>
        </w:rPr>
        <w:t>14</w:t>
      </w:r>
      <w:r>
        <w:rPr>
          <w:rFonts w:ascii="Source Sans Pro Light" w:hAnsi="Source Sans Pro Light"/>
          <w:sz w:val="24"/>
          <w:szCs w:val="24"/>
        </w:rPr>
        <w:t xml:space="preserve"> August</w:t>
      </w:r>
      <w:r w:rsidR="00C277B2">
        <w:rPr>
          <w:rFonts w:ascii="Source Sans Pro Light" w:hAnsi="Source Sans Pro Light"/>
          <w:sz w:val="24"/>
          <w:szCs w:val="24"/>
        </w:rPr>
        <w:t xml:space="preserve"> to allow the evaluation to commence</w:t>
      </w:r>
      <w:r>
        <w:rPr>
          <w:rFonts w:ascii="Source Sans Pro Light" w:hAnsi="Source Sans Pro Light"/>
          <w:sz w:val="24"/>
          <w:szCs w:val="24"/>
        </w:rPr>
        <w:t>.</w:t>
      </w:r>
    </w:p>
    <w:p w:rsidR="00274B37" w:rsidP="00274B37" w:rsidRDefault="00274B37" w14:paraId="6E341A4C" w14:textId="77777777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>The following comments and questions were raised:</w:t>
      </w:r>
    </w:p>
    <w:p w:rsidR="00786D81" w:rsidP="004F3DE6" w:rsidRDefault="009D12FA" w14:paraId="17EF6E7E" w14:textId="15D009BB">
      <w:pPr>
        <w:pStyle w:val="ListParagraph"/>
        <w:numPr>
          <w:ilvl w:val="0"/>
          <w:numId w:val="15"/>
        </w:numPr>
        <w:rPr>
          <w:rFonts w:ascii="Source Sans Pro Light" w:hAnsi="Source Sans Pro Light"/>
          <w:sz w:val="24"/>
          <w:szCs w:val="24"/>
        </w:rPr>
      </w:pPr>
      <w:r w:rsidRPr="00786D81">
        <w:rPr>
          <w:rFonts w:ascii="Source Sans Pro Light" w:hAnsi="Source Sans Pro Light"/>
          <w:sz w:val="24"/>
          <w:szCs w:val="24"/>
        </w:rPr>
        <w:lastRenderedPageBreak/>
        <w:t xml:space="preserve">A firm </w:t>
      </w:r>
      <w:r w:rsidRPr="00786D81" w:rsidR="00DF02B7">
        <w:rPr>
          <w:rFonts w:ascii="Source Sans Pro Light" w:hAnsi="Source Sans Pro Light"/>
          <w:sz w:val="24"/>
          <w:szCs w:val="24"/>
        </w:rPr>
        <w:t xml:space="preserve">asked how </w:t>
      </w:r>
      <w:r w:rsidRPr="00786D81">
        <w:rPr>
          <w:rFonts w:ascii="Source Sans Pro Light" w:hAnsi="Source Sans Pro Light"/>
          <w:sz w:val="24"/>
          <w:szCs w:val="24"/>
        </w:rPr>
        <w:t xml:space="preserve">it is intended to </w:t>
      </w:r>
      <w:r w:rsidRPr="00786D81" w:rsidR="00DF02B7">
        <w:rPr>
          <w:rFonts w:ascii="Source Sans Pro Light" w:hAnsi="Source Sans Pro Light"/>
          <w:sz w:val="24"/>
          <w:szCs w:val="24"/>
        </w:rPr>
        <w:t xml:space="preserve">manage conflicts of interest in this process?  How will </w:t>
      </w:r>
      <w:r w:rsidRPr="00786D81" w:rsidR="00786D81">
        <w:rPr>
          <w:rFonts w:ascii="Source Sans Pro Light" w:hAnsi="Source Sans Pro Light"/>
          <w:sz w:val="24"/>
          <w:szCs w:val="24"/>
        </w:rPr>
        <w:t xml:space="preserve">they </w:t>
      </w:r>
      <w:r w:rsidRPr="00786D81" w:rsidR="00DF02B7">
        <w:rPr>
          <w:rFonts w:ascii="Source Sans Pro Light" w:hAnsi="Source Sans Pro Light"/>
          <w:sz w:val="24"/>
          <w:szCs w:val="24"/>
        </w:rPr>
        <w:t>be flagged up</w:t>
      </w:r>
      <w:r w:rsidRPr="00786D81" w:rsidR="00786D81">
        <w:rPr>
          <w:rFonts w:ascii="Source Sans Pro Light" w:hAnsi="Source Sans Pro Light"/>
          <w:sz w:val="24"/>
          <w:szCs w:val="24"/>
        </w:rPr>
        <w:t xml:space="preserve"> in the </w:t>
      </w:r>
      <w:r w:rsidR="00C226AA">
        <w:rPr>
          <w:rFonts w:ascii="Source Sans Pro Light" w:hAnsi="Source Sans Pro Light"/>
          <w:sz w:val="24"/>
          <w:szCs w:val="24"/>
        </w:rPr>
        <w:t xml:space="preserve">selection </w:t>
      </w:r>
      <w:r w:rsidRPr="00786D81" w:rsidR="00786D81">
        <w:rPr>
          <w:rFonts w:ascii="Source Sans Pro Light" w:hAnsi="Source Sans Pro Light"/>
          <w:sz w:val="24"/>
          <w:szCs w:val="24"/>
        </w:rPr>
        <w:t>process</w:t>
      </w:r>
      <w:r w:rsidRPr="00786D81" w:rsidR="00DF02B7">
        <w:rPr>
          <w:rFonts w:ascii="Source Sans Pro Light" w:hAnsi="Source Sans Pro Light"/>
          <w:sz w:val="24"/>
          <w:szCs w:val="24"/>
        </w:rPr>
        <w:t>?</w:t>
      </w:r>
    </w:p>
    <w:p w:rsidR="004A1945" w:rsidP="008F7DED" w:rsidRDefault="00DF02B7" w14:paraId="549BE079" w14:textId="5C7D7F5D">
      <w:pPr>
        <w:pStyle w:val="ListParagraph"/>
        <w:numPr>
          <w:ilvl w:val="1"/>
          <w:numId w:val="15"/>
        </w:numPr>
        <w:rPr>
          <w:rFonts w:ascii="Source Sans Pro Light" w:hAnsi="Source Sans Pro Light"/>
          <w:sz w:val="24"/>
          <w:szCs w:val="24"/>
        </w:rPr>
      </w:pPr>
      <w:r w:rsidRPr="004A1945">
        <w:rPr>
          <w:rFonts w:ascii="Source Sans Pro Light" w:hAnsi="Source Sans Pro Light"/>
          <w:sz w:val="24"/>
          <w:szCs w:val="24"/>
        </w:rPr>
        <w:t xml:space="preserve">RK </w:t>
      </w:r>
      <w:r w:rsidRPr="004A1945" w:rsidR="00786D81">
        <w:rPr>
          <w:rFonts w:ascii="Source Sans Pro Light" w:hAnsi="Source Sans Pro Light"/>
          <w:sz w:val="24"/>
          <w:szCs w:val="24"/>
        </w:rPr>
        <w:t xml:space="preserve">said that we are setting </w:t>
      </w:r>
      <w:r w:rsidRPr="004A1945" w:rsidR="00D53392">
        <w:rPr>
          <w:rFonts w:ascii="Source Sans Pro Light" w:hAnsi="Source Sans Pro Light"/>
          <w:sz w:val="24"/>
          <w:szCs w:val="24"/>
        </w:rPr>
        <w:t xml:space="preserve">out the evaluation </w:t>
      </w:r>
      <w:r w:rsidRPr="004A1945">
        <w:rPr>
          <w:rFonts w:ascii="Source Sans Pro Light" w:hAnsi="Source Sans Pro Light"/>
          <w:sz w:val="24"/>
          <w:szCs w:val="24"/>
        </w:rPr>
        <w:t xml:space="preserve">criteria </w:t>
      </w:r>
      <w:r w:rsidRPr="004A1945" w:rsidR="00D53392">
        <w:rPr>
          <w:rFonts w:ascii="Source Sans Pro Light" w:hAnsi="Source Sans Pro Light"/>
          <w:sz w:val="24"/>
          <w:szCs w:val="24"/>
        </w:rPr>
        <w:t xml:space="preserve">to </w:t>
      </w:r>
      <w:r w:rsidRPr="004A1945">
        <w:rPr>
          <w:rFonts w:ascii="Source Sans Pro Light" w:hAnsi="Source Sans Pro Light"/>
          <w:sz w:val="24"/>
          <w:szCs w:val="24"/>
        </w:rPr>
        <w:t xml:space="preserve">create objectivity </w:t>
      </w:r>
      <w:r w:rsidRPr="004A1945" w:rsidR="00D53392">
        <w:rPr>
          <w:rFonts w:ascii="Source Sans Pro Light" w:hAnsi="Source Sans Pro Light"/>
          <w:sz w:val="24"/>
          <w:szCs w:val="24"/>
        </w:rPr>
        <w:t xml:space="preserve">in the process.  The paper to JROC will be very clear on the evaluation </w:t>
      </w:r>
      <w:r w:rsidRPr="004A1945" w:rsidR="004A1945">
        <w:rPr>
          <w:rFonts w:ascii="Source Sans Pro Light" w:hAnsi="Source Sans Pro Light"/>
          <w:sz w:val="24"/>
          <w:szCs w:val="24"/>
        </w:rPr>
        <w:t>criteria.</w:t>
      </w:r>
      <w:r w:rsidRPr="143D611F" w:rsidR="0F771ACA">
        <w:rPr>
          <w:rFonts w:ascii="Source Sans Pro Light" w:hAnsi="Source Sans Pro Light"/>
          <w:sz w:val="24"/>
          <w:szCs w:val="24"/>
        </w:rPr>
        <w:t xml:space="preserve"> Participants in the VRPWG will have full sight of the evaluation and will </w:t>
      </w:r>
      <w:r w:rsidRPr="143D611F" w:rsidR="773AEAA9">
        <w:rPr>
          <w:rFonts w:ascii="Source Sans Pro Light" w:hAnsi="Source Sans Pro Light"/>
          <w:sz w:val="24"/>
          <w:szCs w:val="24"/>
        </w:rPr>
        <w:t xml:space="preserve">be consulted. </w:t>
      </w:r>
      <w:r w:rsidRPr="143D611F" w:rsidR="0F771ACA">
        <w:rPr>
          <w:rFonts w:ascii="Source Sans Pro Light" w:hAnsi="Source Sans Pro Light"/>
          <w:sz w:val="24"/>
          <w:szCs w:val="24"/>
        </w:rPr>
        <w:t xml:space="preserve"> </w:t>
      </w:r>
    </w:p>
    <w:p w:rsidR="004A1945" w:rsidP="00DF02B7" w:rsidRDefault="004A1945" w14:paraId="3B628D64" w14:textId="77777777">
      <w:pPr>
        <w:pStyle w:val="ListParagraph"/>
        <w:numPr>
          <w:ilvl w:val="0"/>
          <w:numId w:val="15"/>
        </w:num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One firm asked if there was a </w:t>
      </w:r>
      <w:r w:rsidRPr="004A1945" w:rsidR="00DF02B7">
        <w:rPr>
          <w:rFonts w:ascii="Source Sans Pro Light" w:hAnsi="Source Sans Pro Light"/>
          <w:sz w:val="24"/>
          <w:szCs w:val="24"/>
        </w:rPr>
        <w:t xml:space="preserve">summary of </w:t>
      </w:r>
      <w:r>
        <w:rPr>
          <w:rFonts w:ascii="Source Sans Pro Light" w:hAnsi="Source Sans Pro Light"/>
          <w:sz w:val="24"/>
          <w:szCs w:val="24"/>
        </w:rPr>
        <w:t xml:space="preserve">the </w:t>
      </w:r>
      <w:r w:rsidRPr="004A1945" w:rsidR="00DF02B7">
        <w:rPr>
          <w:rFonts w:ascii="Source Sans Pro Light" w:hAnsi="Source Sans Pro Light"/>
          <w:sz w:val="24"/>
          <w:szCs w:val="24"/>
        </w:rPr>
        <w:t>feedback?</w:t>
      </w:r>
    </w:p>
    <w:p w:rsidR="00FD516F" w:rsidP="00E06C71" w:rsidRDefault="00DF02B7" w14:paraId="27621D0D" w14:textId="74EC83E3">
      <w:pPr>
        <w:pStyle w:val="ListParagraph"/>
        <w:numPr>
          <w:ilvl w:val="1"/>
          <w:numId w:val="15"/>
        </w:numPr>
        <w:rPr>
          <w:rFonts w:ascii="Source Sans Pro Light" w:hAnsi="Source Sans Pro Light"/>
          <w:sz w:val="24"/>
          <w:szCs w:val="24"/>
        </w:rPr>
      </w:pPr>
      <w:r w:rsidRPr="00FD516F">
        <w:rPr>
          <w:rFonts w:ascii="Source Sans Pro Light" w:hAnsi="Source Sans Pro Light"/>
          <w:sz w:val="24"/>
          <w:szCs w:val="24"/>
        </w:rPr>
        <w:t xml:space="preserve">DB </w:t>
      </w:r>
      <w:r w:rsidRPr="00FD516F" w:rsidR="004A1945">
        <w:rPr>
          <w:rFonts w:ascii="Source Sans Pro Light" w:hAnsi="Source Sans Pro Light"/>
          <w:sz w:val="24"/>
          <w:szCs w:val="24"/>
        </w:rPr>
        <w:t xml:space="preserve">said that was included in the </w:t>
      </w:r>
      <w:r w:rsidRPr="00FD516F">
        <w:rPr>
          <w:rFonts w:ascii="Source Sans Pro Light" w:hAnsi="Source Sans Pro Light"/>
          <w:sz w:val="24"/>
          <w:szCs w:val="24"/>
        </w:rPr>
        <w:t xml:space="preserve">appendix </w:t>
      </w:r>
      <w:r w:rsidRPr="00FD516F" w:rsidR="00FD516F">
        <w:rPr>
          <w:rFonts w:ascii="Source Sans Pro Light" w:hAnsi="Source Sans Pro Light"/>
          <w:sz w:val="24"/>
          <w:szCs w:val="24"/>
        </w:rPr>
        <w:t xml:space="preserve">of the </w:t>
      </w:r>
      <w:r w:rsidRPr="00FD516F">
        <w:rPr>
          <w:rFonts w:ascii="Source Sans Pro Light" w:hAnsi="Source Sans Pro Light"/>
          <w:sz w:val="24"/>
          <w:szCs w:val="24"/>
        </w:rPr>
        <w:t xml:space="preserve">paper </w:t>
      </w:r>
      <w:r w:rsidRPr="00FD516F" w:rsidR="00FD516F">
        <w:rPr>
          <w:rFonts w:ascii="Source Sans Pro Light" w:hAnsi="Source Sans Pro Light"/>
          <w:sz w:val="24"/>
          <w:szCs w:val="24"/>
        </w:rPr>
        <w:t xml:space="preserve">and includes a summary of our response to the </w:t>
      </w:r>
      <w:r w:rsidRPr="00FD516F" w:rsidR="000904CF">
        <w:rPr>
          <w:rFonts w:ascii="Source Sans Pro Light" w:hAnsi="Source Sans Pro Light"/>
          <w:sz w:val="24"/>
          <w:szCs w:val="24"/>
        </w:rPr>
        <w:t>feedback.</w:t>
      </w:r>
      <w:r w:rsidRPr="00FD516F" w:rsidR="00FD516F">
        <w:rPr>
          <w:rFonts w:ascii="Source Sans Pro Light" w:hAnsi="Source Sans Pro Light"/>
          <w:sz w:val="24"/>
          <w:szCs w:val="24"/>
        </w:rPr>
        <w:t xml:space="preserve"> </w:t>
      </w:r>
    </w:p>
    <w:p w:rsidR="00FD516F" w:rsidP="007F236A" w:rsidRDefault="00FD516F" w14:paraId="68AFE5EB" w14:textId="564D446A">
      <w:pPr>
        <w:pStyle w:val="ListParagraph"/>
        <w:numPr>
          <w:ilvl w:val="0"/>
          <w:numId w:val="15"/>
        </w:numPr>
        <w:rPr>
          <w:rFonts w:ascii="Source Sans Pro Light" w:hAnsi="Source Sans Pro Light"/>
          <w:sz w:val="24"/>
          <w:szCs w:val="24"/>
        </w:rPr>
      </w:pPr>
      <w:r w:rsidRPr="00FD516F">
        <w:rPr>
          <w:rFonts w:ascii="Source Sans Pro Light" w:hAnsi="Source Sans Pro Light"/>
          <w:sz w:val="24"/>
          <w:szCs w:val="24"/>
        </w:rPr>
        <w:t xml:space="preserve">One firm asked </w:t>
      </w:r>
      <w:r w:rsidRPr="00FD516F" w:rsidR="000904CF">
        <w:rPr>
          <w:rFonts w:ascii="Source Sans Pro Light" w:hAnsi="Source Sans Pro Light"/>
          <w:sz w:val="24"/>
          <w:szCs w:val="24"/>
        </w:rPr>
        <w:t>if</w:t>
      </w:r>
      <w:r w:rsidRPr="00FD516F">
        <w:rPr>
          <w:rFonts w:ascii="Source Sans Pro Light" w:hAnsi="Source Sans Pro Light"/>
          <w:sz w:val="24"/>
          <w:szCs w:val="24"/>
        </w:rPr>
        <w:t xml:space="preserve"> any shortlisting had been done </w:t>
      </w:r>
      <w:r w:rsidRPr="00FD516F" w:rsidR="00DF02B7">
        <w:rPr>
          <w:rFonts w:ascii="Source Sans Pro Light" w:hAnsi="Source Sans Pro Light"/>
          <w:sz w:val="24"/>
          <w:szCs w:val="24"/>
        </w:rPr>
        <w:t>yet?</w:t>
      </w:r>
    </w:p>
    <w:p w:rsidR="00006EF5" w:rsidP="00C87045" w:rsidRDefault="00DF02B7" w14:paraId="497BC8D8" w14:textId="77777777">
      <w:pPr>
        <w:pStyle w:val="ListParagraph"/>
        <w:numPr>
          <w:ilvl w:val="1"/>
          <w:numId w:val="15"/>
        </w:numPr>
        <w:rPr>
          <w:rFonts w:ascii="Source Sans Pro Light" w:hAnsi="Source Sans Pro Light"/>
          <w:sz w:val="24"/>
          <w:szCs w:val="24"/>
        </w:rPr>
      </w:pPr>
      <w:r w:rsidRPr="00006EF5">
        <w:rPr>
          <w:rFonts w:ascii="Source Sans Pro Light" w:hAnsi="Source Sans Pro Light"/>
          <w:sz w:val="24"/>
          <w:szCs w:val="24"/>
        </w:rPr>
        <w:t xml:space="preserve">DB </w:t>
      </w:r>
      <w:r w:rsidRPr="00006EF5" w:rsidR="00006EF5">
        <w:rPr>
          <w:rFonts w:ascii="Source Sans Pro Light" w:hAnsi="Source Sans Pro Light"/>
          <w:sz w:val="24"/>
          <w:szCs w:val="24"/>
        </w:rPr>
        <w:t xml:space="preserve">explained that we are </w:t>
      </w:r>
      <w:r w:rsidRPr="00006EF5">
        <w:rPr>
          <w:rFonts w:ascii="Source Sans Pro Light" w:hAnsi="Source Sans Pro Light"/>
          <w:sz w:val="24"/>
          <w:szCs w:val="24"/>
        </w:rPr>
        <w:t xml:space="preserve">refining </w:t>
      </w:r>
      <w:r w:rsidRPr="00006EF5" w:rsidR="00006EF5">
        <w:rPr>
          <w:rFonts w:ascii="Source Sans Pro Light" w:hAnsi="Source Sans Pro Light"/>
          <w:sz w:val="24"/>
          <w:szCs w:val="24"/>
        </w:rPr>
        <w:t xml:space="preserve">the </w:t>
      </w:r>
      <w:r w:rsidRPr="00006EF5">
        <w:rPr>
          <w:rFonts w:ascii="Source Sans Pro Light" w:hAnsi="Source Sans Pro Light"/>
          <w:sz w:val="24"/>
          <w:szCs w:val="24"/>
        </w:rPr>
        <w:t>criteria at this stage</w:t>
      </w:r>
      <w:r w:rsidRPr="00006EF5" w:rsidR="00006EF5">
        <w:rPr>
          <w:rFonts w:ascii="Source Sans Pro Light" w:hAnsi="Source Sans Pro Light"/>
          <w:sz w:val="24"/>
          <w:szCs w:val="24"/>
        </w:rPr>
        <w:t xml:space="preserve"> and the evaluation will be at the next stage.</w:t>
      </w:r>
    </w:p>
    <w:p w:rsidR="00A4314B" w:rsidP="00A4314B" w:rsidRDefault="00A4314B" w14:paraId="0A29D5FC" w14:textId="553D6947">
      <w:pPr>
        <w:pStyle w:val="ListParagraph"/>
        <w:numPr>
          <w:ilvl w:val="0"/>
          <w:numId w:val="15"/>
        </w:numPr>
        <w:rPr>
          <w:rFonts w:ascii="Source Sans Pro Light" w:hAnsi="Source Sans Pro Light"/>
          <w:sz w:val="24"/>
          <w:szCs w:val="24"/>
        </w:rPr>
      </w:pPr>
      <w:r w:rsidRPr="00A4314B">
        <w:rPr>
          <w:rFonts w:ascii="Source Sans Pro Light" w:hAnsi="Source Sans Pro Light"/>
          <w:sz w:val="24"/>
          <w:szCs w:val="24"/>
        </w:rPr>
        <w:t xml:space="preserve">One firm asked what the </w:t>
      </w:r>
      <w:r w:rsidRPr="00A4314B" w:rsidR="00DF02B7">
        <w:rPr>
          <w:rFonts w:ascii="Source Sans Pro Light" w:hAnsi="Source Sans Pro Light"/>
          <w:sz w:val="24"/>
          <w:szCs w:val="24"/>
        </w:rPr>
        <w:t xml:space="preserve">scope of </w:t>
      </w:r>
      <w:r w:rsidR="00053461">
        <w:rPr>
          <w:rFonts w:ascii="Source Sans Pro Light" w:hAnsi="Source Sans Pro Light"/>
          <w:sz w:val="24"/>
          <w:szCs w:val="24"/>
        </w:rPr>
        <w:t xml:space="preserve">the </w:t>
      </w:r>
      <w:r w:rsidRPr="00A4314B" w:rsidR="00DF02B7">
        <w:rPr>
          <w:rFonts w:ascii="Source Sans Pro Light" w:hAnsi="Source Sans Pro Light"/>
          <w:sz w:val="24"/>
          <w:szCs w:val="24"/>
        </w:rPr>
        <w:t>dispute process</w:t>
      </w:r>
      <w:r w:rsidRPr="00A4314B">
        <w:rPr>
          <w:rFonts w:ascii="Source Sans Pro Light" w:hAnsi="Source Sans Pro Light"/>
          <w:sz w:val="24"/>
          <w:szCs w:val="24"/>
        </w:rPr>
        <w:t xml:space="preserve"> is</w:t>
      </w:r>
      <w:r w:rsidRPr="00A4314B" w:rsidR="00DF02B7">
        <w:rPr>
          <w:rFonts w:ascii="Source Sans Pro Light" w:hAnsi="Source Sans Pro Light"/>
          <w:sz w:val="24"/>
          <w:szCs w:val="24"/>
        </w:rPr>
        <w:t>?  Does it include refunds</w:t>
      </w:r>
      <w:r w:rsidRPr="00A4314B">
        <w:rPr>
          <w:rFonts w:ascii="Source Sans Pro Light" w:hAnsi="Source Sans Pro Light"/>
          <w:sz w:val="24"/>
          <w:szCs w:val="24"/>
        </w:rPr>
        <w:t xml:space="preserve"> and w</w:t>
      </w:r>
      <w:r w:rsidRPr="00A4314B" w:rsidR="00DF02B7">
        <w:rPr>
          <w:rFonts w:ascii="Source Sans Pro Light" w:hAnsi="Source Sans Pro Light"/>
          <w:sz w:val="24"/>
          <w:szCs w:val="24"/>
        </w:rPr>
        <w:t xml:space="preserve">here does </w:t>
      </w:r>
      <w:r w:rsidRPr="00A4314B">
        <w:rPr>
          <w:rFonts w:ascii="Source Sans Pro Light" w:hAnsi="Source Sans Pro Light"/>
          <w:sz w:val="24"/>
          <w:szCs w:val="24"/>
        </w:rPr>
        <w:t xml:space="preserve">a </w:t>
      </w:r>
      <w:r w:rsidRPr="00A4314B" w:rsidR="00DF02B7">
        <w:rPr>
          <w:rFonts w:ascii="Source Sans Pro Light" w:hAnsi="Source Sans Pro Light"/>
          <w:sz w:val="24"/>
          <w:szCs w:val="24"/>
        </w:rPr>
        <w:t>dispute end?</w:t>
      </w:r>
    </w:p>
    <w:p w:rsidR="000311C2" w:rsidP="00A00961" w:rsidRDefault="00DF02B7" w14:paraId="4B36A256" w14:textId="77777777">
      <w:pPr>
        <w:pStyle w:val="ListParagraph"/>
        <w:numPr>
          <w:ilvl w:val="1"/>
          <w:numId w:val="15"/>
        </w:numPr>
        <w:rPr>
          <w:rFonts w:ascii="Source Sans Pro Light" w:hAnsi="Source Sans Pro Light"/>
          <w:sz w:val="24"/>
          <w:szCs w:val="24"/>
        </w:rPr>
      </w:pPr>
      <w:r w:rsidRPr="000311C2">
        <w:rPr>
          <w:rFonts w:ascii="Source Sans Pro Light" w:hAnsi="Source Sans Pro Light"/>
          <w:sz w:val="24"/>
          <w:szCs w:val="24"/>
        </w:rPr>
        <w:t xml:space="preserve">DB </w:t>
      </w:r>
      <w:r w:rsidRPr="000311C2" w:rsidR="00056EAF">
        <w:rPr>
          <w:rFonts w:ascii="Source Sans Pro Light" w:hAnsi="Source Sans Pro Light"/>
          <w:sz w:val="24"/>
          <w:szCs w:val="24"/>
        </w:rPr>
        <w:t>explained that the p</w:t>
      </w:r>
      <w:r w:rsidRPr="000311C2">
        <w:rPr>
          <w:rFonts w:ascii="Source Sans Pro Light" w:hAnsi="Source Sans Pro Light"/>
          <w:sz w:val="24"/>
          <w:szCs w:val="24"/>
        </w:rPr>
        <w:t xml:space="preserve">olicy and scope </w:t>
      </w:r>
      <w:r w:rsidRPr="000311C2" w:rsidR="00056EAF">
        <w:rPr>
          <w:rFonts w:ascii="Source Sans Pro Light" w:hAnsi="Source Sans Pro Light"/>
          <w:sz w:val="24"/>
          <w:szCs w:val="24"/>
        </w:rPr>
        <w:t xml:space="preserve">will be captured in the </w:t>
      </w:r>
      <w:r w:rsidRPr="000311C2">
        <w:rPr>
          <w:rFonts w:ascii="Source Sans Pro Light" w:hAnsi="Source Sans Pro Light"/>
          <w:sz w:val="24"/>
          <w:szCs w:val="24"/>
        </w:rPr>
        <w:t>framework</w:t>
      </w:r>
      <w:r w:rsidRPr="000311C2" w:rsidR="00056EAF">
        <w:rPr>
          <w:rFonts w:ascii="Source Sans Pro Light" w:hAnsi="Source Sans Pro Light"/>
          <w:sz w:val="24"/>
          <w:szCs w:val="24"/>
        </w:rPr>
        <w:t xml:space="preserve">.  At this stage we are just looking at the </w:t>
      </w:r>
      <w:r w:rsidRPr="000311C2" w:rsidR="00ED026E">
        <w:rPr>
          <w:rFonts w:ascii="Source Sans Pro Light" w:hAnsi="Source Sans Pro Light"/>
          <w:sz w:val="24"/>
          <w:szCs w:val="24"/>
        </w:rPr>
        <w:t xml:space="preserve">dispute mechanism. </w:t>
      </w:r>
    </w:p>
    <w:p w:rsidR="0078355E" w:rsidP="0090604C" w:rsidRDefault="000311C2" w14:paraId="0BBF74F8" w14:textId="02B6D6BB">
      <w:pPr>
        <w:pStyle w:val="ListParagraph"/>
        <w:numPr>
          <w:ilvl w:val="0"/>
          <w:numId w:val="15"/>
        </w:numPr>
        <w:rPr>
          <w:rFonts w:ascii="Source Sans Pro Light" w:hAnsi="Source Sans Pro Light"/>
          <w:sz w:val="24"/>
          <w:szCs w:val="24"/>
        </w:rPr>
      </w:pPr>
      <w:r w:rsidRPr="0078355E">
        <w:rPr>
          <w:rFonts w:ascii="Source Sans Pro Light" w:hAnsi="Source Sans Pro Light"/>
          <w:sz w:val="24"/>
          <w:szCs w:val="24"/>
        </w:rPr>
        <w:t xml:space="preserve">One firm </w:t>
      </w:r>
      <w:r w:rsidRPr="0078355E" w:rsidR="0078355E">
        <w:rPr>
          <w:rFonts w:ascii="Source Sans Pro Light" w:hAnsi="Source Sans Pro Light"/>
          <w:sz w:val="24"/>
          <w:szCs w:val="24"/>
        </w:rPr>
        <w:t xml:space="preserve">raised the need to </w:t>
      </w:r>
      <w:r w:rsidRPr="0078355E" w:rsidR="00DF02B7">
        <w:rPr>
          <w:rFonts w:ascii="Source Sans Pro Light" w:hAnsi="Source Sans Pro Light"/>
          <w:sz w:val="24"/>
          <w:szCs w:val="24"/>
        </w:rPr>
        <w:t xml:space="preserve">consider how complaints </w:t>
      </w:r>
      <w:r w:rsidRPr="0078355E" w:rsidR="0078355E">
        <w:rPr>
          <w:rFonts w:ascii="Source Sans Pro Light" w:hAnsi="Source Sans Pro Light"/>
          <w:sz w:val="24"/>
          <w:szCs w:val="24"/>
        </w:rPr>
        <w:t xml:space="preserve">will be </w:t>
      </w:r>
      <w:r w:rsidRPr="0078355E" w:rsidR="00DF02B7">
        <w:rPr>
          <w:rFonts w:ascii="Source Sans Pro Light" w:hAnsi="Source Sans Pro Light"/>
          <w:sz w:val="24"/>
          <w:szCs w:val="24"/>
        </w:rPr>
        <w:t>handled.  Will th</w:t>
      </w:r>
      <w:r w:rsidR="00821461">
        <w:rPr>
          <w:rFonts w:ascii="Source Sans Pro Light" w:hAnsi="Source Sans Pro Light"/>
          <w:sz w:val="24"/>
          <w:szCs w:val="24"/>
        </w:rPr>
        <w:t xml:space="preserve">e </w:t>
      </w:r>
      <w:r w:rsidRPr="0078355E" w:rsidR="00DF02B7">
        <w:rPr>
          <w:rFonts w:ascii="Source Sans Pro Light" w:hAnsi="Source Sans Pro Light"/>
          <w:sz w:val="24"/>
          <w:szCs w:val="24"/>
        </w:rPr>
        <w:t>commercial framework/billing mechanism include</w:t>
      </w:r>
      <w:r w:rsidR="00821461">
        <w:rPr>
          <w:rFonts w:ascii="Source Sans Pro Light" w:hAnsi="Source Sans Pro Light"/>
          <w:sz w:val="24"/>
          <w:szCs w:val="24"/>
        </w:rPr>
        <w:t xml:space="preserve"> a</w:t>
      </w:r>
      <w:r w:rsidRPr="0078355E" w:rsidR="00DF02B7">
        <w:rPr>
          <w:rFonts w:ascii="Source Sans Pro Light" w:hAnsi="Source Sans Pro Light"/>
          <w:sz w:val="24"/>
          <w:szCs w:val="24"/>
        </w:rPr>
        <w:t xml:space="preserve"> reimbursement</w:t>
      </w:r>
      <w:r w:rsidR="00EC447A">
        <w:rPr>
          <w:rFonts w:ascii="Source Sans Pro Light" w:hAnsi="Source Sans Pro Light"/>
          <w:sz w:val="24"/>
          <w:szCs w:val="24"/>
        </w:rPr>
        <w:t xml:space="preserve"> function</w:t>
      </w:r>
      <w:r w:rsidRPr="0078355E" w:rsidR="00DF02B7">
        <w:rPr>
          <w:rFonts w:ascii="Source Sans Pro Light" w:hAnsi="Source Sans Pro Light"/>
          <w:sz w:val="24"/>
          <w:szCs w:val="24"/>
        </w:rPr>
        <w:t>?</w:t>
      </w:r>
    </w:p>
    <w:p w:rsidR="007A3D34" w:rsidP="00980E4D" w:rsidRDefault="00DF02B7" w14:paraId="7B8FE898" w14:textId="5CE38FA1">
      <w:pPr>
        <w:pStyle w:val="ListParagraph"/>
        <w:numPr>
          <w:ilvl w:val="1"/>
          <w:numId w:val="15"/>
        </w:numPr>
        <w:rPr>
          <w:rFonts w:ascii="Source Sans Pro Light" w:hAnsi="Source Sans Pro Light"/>
          <w:sz w:val="24"/>
          <w:szCs w:val="24"/>
        </w:rPr>
      </w:pPr>
      <w:r w:rsidRPr="0078355E">
        <w:rPr>
          <w:rFonts w:ascii="Source Sans Pro Light" w:hAnsi="Source Sans Pro Light"/>
          <w:sz w:val="24"/>
          <w:szCs w:val="24"/>
        </w:rPr>
        <w:t xml:space="preserve">RK </w:t>
      </w:r>
      <w:r w:rsidR="0078355E">
        <w:rPr>
          <w:rFonts w:ascii="Source Sans Pro Light" w:hAnsi="Source Sans Pro Light"/>
          <w:sz w:val="24"/>
          <w:szCs w:val="24"/>
        </w:rPr>
        <w:t xml:space="preserve">explained that </w:t>
      </w:r>
      <w:r w:rsidR="007A3D34">
        <w:rPr>
          <w:rFonts w:ascii="Source Sans Pro Light" w:hAnsi="Source Sans Pro Light"/>
          <w:sz w:val="24"/>
          <w:szCs w:val="24"/>
        </w:rPr>
        <w:t xml:space="preserve">we </w:t>
      </w:r>
      <w:r w:rsidRPr="520B4E77" w:rsidR="50EA62E8">
        <w:rPr>
          <w:rFonts w:ascii="Source Sans Pro Light" w:hAnsi="Source Sans Pro Light"/>
          <w:sz w:val="24"/>
          <w:szCs w:val="24"/>
        </w:rPr>
        <w:t xml:space="preserve">anticipate that </w:t>
      </w:r>
      <w:r w:rsidRPr="520B4E77" w:rsidR="1EBB589A">
        <w:rPr>
          <w:rFonts w:ascii="Source Sans Pro Light" w:hAnsi="Source Sans Pro Light"/>
          <w:sz w:val="24"/>
          <w:szCs w:val="24"/>
        </w:rPr>
        <w:t xml:space="preserve">we consider that </w:t>
      </w:r>
      <w:r w:rsidRPr="520B4E77" w:rsidR="50EA62E8">
        <w:rPr>
          <w:rFonts w:ascii="Source Sans Pro Light" w:hAnsi="Source Sans Pro Light"/>
          <w:sz w:val="24"/>
          <w:szCs w:val="24"/>
        </w:rPr>
        <w:t>a billing</w:t>
      </w:r>
      <w:r w:rsidRPr="520B4E77" w:rsidR="58DF333F">
        <w:rPr>
          <w:rFonts w:ascii="Source Sans Pro Light" w:hAnsi="Source Sans Pro Light"/>
          <w:sz w:val="24"/>
          <w:szCs w:val="24"/>
        </w:rPr>
        <w:t xml:space="preserve"> engine will be needed to sit alongside the </w:t>
      </w:r>
      <w:bookmarkStart w:name="_Int_H3GnewAi" w:id="1"/>
      <w:proofErr w:type="gramStart"/>
      <w:r w:rsidRPr="520B4E77" w:rsidR="58DF333F">
        <w:rPr>
          <w:rFonts w:ascii="Source Sans Pro Light" w:hAnsi="Source Sans Pro Light"/>
          <w:sz w:val="24"/>
          <w:szCs w:val="24"/>
        </w:rPr>
        <w:t>disputes</w:t>
      </w:r>
      <w:bookmarkEnd w:id="1"/>
      <w:proofErr w:type="gramEnd"/>
      <w:r w:rsidRPr="520B4E77" w:rsidR="58DF333F">
        <w:rPr>
          <w:rFonts w:ascii="Source Sans Pro Light" w:hAnsi="Source Sans Pro Light"/>
          <w:sz w:val="24"/>
          <w:szCs w:val="24"/>
        </w:rPr>
        <w:t xml:space="preserve"> mechanism for </w:t>
      </w:r>
      <w:r w:rsidRPr="520B4E77" w:rsidR="34997688">
        <w:rPr>
          <w:rFonts w:ascii="Source Sans Pro Light" w:hAnsi="Source Sans Pro Light"/>
          <w:sz w:val="24"/>
          <w:szCs w:val="24"/>
        </w:rPr>
        <w:t>the management of charges between participants. We</w:t>
      </w:r>
      <w:r w:rsidR="007A3D34">
        <w:rPr>
          <w:rFonts w:ascii="Source Sans Pro Light" w:hAnsi="Source Sans Pro Light"/>
          <w:sz w:val="24"/>
          <w:szCs w:val="24"/>
        </w:rPr>
        <w:t xml:space="preserve"> need </w:t>
      </w:r>
      <w:r w:rsidRPr="0078355E">
        <w:rPr>
          <w:rFonts w:ascii="Source Sans Pro Light" w:hAnsi="Source Sans Pro Light"/>
          <w:sz w:val="24"/>
          <w:szCs w:val="24"/>
        </w:rPr>
        <w:t xml:space="preserve">to understand </w:t>
      </w:r>
      <w:r w:rsidR="00EC447A">
        <w:rPr>
          <w:rFonts w:ascii="Source Sans Pro Light" w:hAnsi="Source Sans Pro Light"/>
          <w:sz w:val="24"/>
          <w:szCs w:val="24"/>
        </w:rPr>
        <w:t xml:space="preserve">the </w:t>
      </w:r>
      <w:r w:rsidRPr="0078355E">
        <w:rPr>
          <w:rFonts w:ascii="Source Sans Pro Light" w:hAnsi="Source Sans Pro Light"/>
          <w:sz w:val="24"/>
          <w:szCs w:val="24"/>
        </w:rPr>
        <w:t>PSR</w:t>
      </w:r>
      <w:r w:rsidR="00EC447A">
        <w:rPr>
          <w:rFonts w:ascii="Source Sans Pro Light" w:hAnsi="Source Sans Pro Light"/>
          <w:sz w:val="24"/>
          <w:szCs w:val="24"/>
        </w:rPr>
        <w:t>’s</w:t>
      </w:r>
      <w:r w:rsidRPr="0078355E">
        <w:rPr>
          <w:rFonts w:ascii="Source Sans Pro Light" w:hAnsi="Source Sans Pro Light"/>
          <w:sz w:val="24"/>
          <w:szCs w:val="24"/>
        </w:rPr>
        <w:t xml:space="preserve"> </w:t>
      </w:r>
      <w:r w:rsidRPr="520B4E77" w:rsidR="2DC7914C">
        <w:rPr>
          <w:rFonts w:ascii="Source Sans Pro Light" w:hAnsi="Source Sans Pro Light"/>
          <w:sz w:val="24"/>
          <w:szCs w:val="24"/>
        </w:rPr>
        <w:t xml:space="preserve">pricing approach to fully assess </w:t>
      </w:r>
      <w:r w:rsidRPr="520B4E77" w:rsidR="12712D03">
        <w:rPr>
          <w:rFonts w:ascii="Source Sans Pro Light" w:hAnsi="Source Sans Pro Light"/>
          <w:sz w:val="24"/>
          <w:szCs w:val="24"/>
        </w:rPr>
        <w:t xml:space="preserve">the </w:t>
      </w:r>
      <w:r w:rsidRPr="0078355E">
        <w:rPr>
          <w:rFonts w:ascii="Source Sans Pro Light" w:hAnsi="Source Sans Pro Light"/>
          <w:sz w:val="24"/>
          <w:szCs w:val="24"/>
        </w:rPr>
        <w:t xml:space="preserve">requirements </w:t>
      </w:r>
      <w:r w:rsidRPr="520B4E77" w:rsidR="045F5E06">
        <w:rPr>
          <w:rFonts w:ascii="Source Sans Pro Light" w:hAnsi="Source Sans Pro Light"/>
          <w:sz w:val="24"/>
          <w:szCs w:val="24"/>
        </w:rPr>
        <w:t xml:space="preserve">before </w:t>
      </w:r>
      <w:r w:rsidR="007A3D34">
        <w:rPr>
          <w:rFonts w:ascii="Source Sans Pro Light" w:hAnsi="Source Sans Pro Light"/>
          <w:sz w:val="24"/>
          <w:szCs w:val="24"/>
        </w:rPr>
        <w:t xml:space="preserve">we </w:t>
      </w:r>
      <w:r w:rsidRPr="0078355E">
        <w:rPr>
          <w:rFonts w:ascii="Source Sans Pro Light" w:hAnsi="Source Sans Pro Light"/>
          <w:sz w:val="24"/>
          <w:szCs w:val="24"/>
        </w:rPr>
        <w:t>can define what</w:t>
      </w:r>
      <w:r w:rsidR="00EC447A">
        <w:rPr>
          <w:rFonts w:ascii="Source Sans Pro Light" w:hAnsi="Source Sans Pro Light"/>
          <w:sz w:val="24"/>
          <w:szCs w:val="24"/>
        </w:rPr>
        <w:t xml:space="preserve"> functionality</w:t>
      </w:r>
      <w:r w:rsidRPr="0078355E">
        <w:rPr>
          <w:rFonts w:ascii="Source Sans Pro Light" w:hAnsi="Source Sans Pro Light"/>
          <w:sz w:val="24"/>
          <w:szCs w:val="24"/>
        </w:rPr>
        <w:t xml:space="preserve"> </w:t>
      </w:r>
      <w:r w:rsidRPr="520B4E77" w:rsidR="63B56E77">
        <w:rPr>
          <w:rFonts w:ascii="Source Sans Pro Light" w:hAnsi="Source Sans Pro Light"/>
          <w:sz w:val="24"/>
          <w:szCs w:val="24"/>
        </w:rPr>
        <w:t>this</w:t>
      </w:r>
      <w:r w:rsidRPr="520B4E77">
        <w:rPr>
          <w:rFonts w:ascii="Source Sans Pro Light" w:hAnsi="Source Sans Pro Light"/>
          <w:sz w:val="24"/>
          <w:szCs w:val="24"/>
        </w:rPr>
        <w:t xml:space="preserve"> </w:t>
      </w:r>
      <w:r w:rsidRPr="0078355E">
        <w:rPr>
          <w:rFonts w:ascii="Source Sans Pro Light" w:hAnsi="Source Sans Pro Light"/>
          <w:sz w:val="24"/>
          <w:szCs w:val="24"/>
        </w:rPr>
        <w:t>needs to include</w:t>
      </w:r>
      <w:r w:rsidR="007A3D34">
        <w:rPr>
          <w:rFonts w:ascii="Source Sans Pro Light" w:hAnsi="Source Sans Pro Light"/>
          <w:sz w:val="24"/>
          <w:szCs w:val="24"/>
        </w:rPr>
        <w:t>.</w:t>
      </w:r>
    </w:p>
    <w:p w:rsidRPr="007A3D34" w:rsidR="00274B37" w:rsidP="007A3D34" w:rsidRDefault="00AE4D0B" w14:paraId="09560B4C" w14:textId="2EE449C8">
      <w:pPr>
        <w:pStyle w:val="ListParagraph"/>
        <w:numPr>
          <w:ilvl w:val="0"/>
          <w:numId w:val="15"/>
        </w:num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Firms agreed that a seminar </w:t>
      </w:r>
      <w:r w:rsidR="00282B46">
        <w:rPr>
          <w:rFonts w:ascii="Source Sans Pro Light" w:hAnsi="Source Sans Pro Light"/>
          <w:sz w:val="24"/>
          <w:szCs w:val="24"/>
        </w:rPr>
        <w:t xml:space="preserve">to discuss the disputes </w:t>
      </w:r>
      <w:r w:rsidR="00BE28F2">
        <w:rPr>
          <w:rFonts w:ascii="Source Sans Pro Light" w:hAnsi="Source Sans Pro Light"/>
          <w:sz w:val="24"/>
          <w:szCs w:val="24"/>
        </w:rPr>
        <w:t>mechanism</w:t>
      </w:r>
      <w:r w:rsidR="00282B46">
        <w:rPr>
          <w:rFonts w:ascii="Source Sans Pro Light" w:hAnsi="Source Sans Pro Light"/>
          <w:sz w:val="24"/>
          <w:szCs w:val="24"/>
        </w:rPr>
        <w:t xml:space="preserve"> options would be useful.  This will be held ahead of the next VRP WG.</w:t>
      </w:r>
    </w:p>
    <w:p w:rsidR="00274B37" w:rsidP="00980E4D" w:rsidRDefault="00274B37" w14:paraId="1871BE70" w14:textId="77777777">
      <w:pPr>
        <w:rPr>
          <w:rFonts w:ascii="Source Sans Pro Light" w:hAnsi="Source Sans Pro Light"/>
          <w:sz w:val="24"/>
          <w:szCs w:val="24"/>
        </w:rPr>
      </w:pPr>
    </w:p>
    <w:p w:rsidR="00E9567D" w:rsidP="00E9567D" w:rsidRDefault="00E9567D" w14:paraId="1083B4B5" w14:textId="4E10FC22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61B2AA1E" wp14:editId="1E351D23">
                <wp:simplePos x="0" y="0"/>
                <wp:positionH relativeFrom="margin">
                  <wp:align>left</wp:align>
                </wp:positionH>
                <wp:positionV relativeFrom="paragraph">
                  <wp:posOffset>227965</wp:posOffset>
                </wp:positionV>
                <wp:extent cx="5791200" cy="28575"/>
                <wp:effectExtent l="0" t="0" r="19050" b="2857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style="position:absolute;flip:y;z-index:25165824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spid="_x0000_s1026" strokecolor="black [3200]" strokeweight=".5pt" from="0,17.95pt" to="456pt,20.2pt" w14:anchorId="77CA106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">
                <v:stroke joinstyle="miter"/>
                <w10:wrap anchorx="margin"/>
              </v:line>
            </w:pict>
          </mc:Fallback>
        </mc:AlternateContent>
      </w:r>
      <w:r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w:t xml:space="preserve">MLA PROPOSITION – FRAUD GAP </w:t>
      </w:r>
    </w:p>
    <w:p w:rsidR="007A2015" w:rsidP="00E9567D" w:rsidRDefault="00A133CE" w14:paraId="4BF8A2B9" w14:textId="77777777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 xml:space="preserve">At the last meeting </w:t>
      </w:r>
      <w:r w:rsidR="005E04CA">
        <w:rPr>
          <w:rFonts w:ascii="Source Sans Pro Light" w:hAnsi="Source Sans Pro Light"/>
          <w:sz w:val="24"/>
          <w:szCs w:val="24"/>
        </w:rPr>
        <w:t xml:space="preserve">an </w:t>
      </w:r>
      <w:r>
        <w:rPr>
          <w:rFonts w:ascii="Source Sans Pro Light" w:hAnsi="Source Sans Pro Light"/>
          <w:sz w:val="24"/>
          <w:szCs w:val="24"/>
        </w:rPr>
        <w:t xml:space="preserve">overview of the </w:t>
      </w:r>
      <w:r w:rsidR="005E04CA">
        <w:rPr>
          <w:rFonts w:ascii="Source Sans Pro Light" w:hAnsi="Source Sans Pro Light"/>
          <w:sz w:val="24"/>
          <w:szCs w:val="24"/>
        </w:rPr>
        <w:t xml:space="preserve">propositional gaps for the MLA was discussed.  This highlighted four themed gaps.  </w:t>
      </w:r>
      <w:r w:rsidR="00D50773">
        <w:rPr>
          <w:rFonts w:ascii="Source Sans Pro Light" w:hAnsi="Source Sans Pro Light"/>
          <w:sz w:val="24"/>
          <w:szCs w:val="24"/>
        </w:rPr>
        <w:t>The first of these themes was around fraud.  ND provided a</w:t>
      </w:r>
      <w:r w:rsidR="007A2015">
        <w:rPr>
          <w:rFonts w:ascii="Source Sans Pro Light" w:hAnsi="Source Sans Pro Light"/>
          <w:sz w:val="24"/>
          <w:szCs w:val="24"/>
        </w:rPr>
        <w:t xml:space="preserve"> summary of a paper which provides more detail on how this gap could be addressed. </w:t>
      </w:r>
    </w:p>
    <w:p w:rsidR="00E9567D" w:rsidP="00B14EF0" w:rsidRDefault="002D0D32" w14:paraId="7B989F8F" w14:textId="068CF956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>Comments from firms were requested by 22 August.</w:t>
      </w:r>
    </w:p>
    <w:p w:rsidR="00E9567D" w:rsidP="00E9567D" w:rsidRDefault="00E9567D" w14:paraId="292E34C0" w14:textId="77777777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>The following comments and questions were raised:</w:t>
      </w:r>
    </w:p>
    <w:p w:rsidR="00FC7997" w:rsidP="00356829" w:rsidRDefault="00E9567D" w14:paraId="3E0774F4" w14:textId="77777777">
      <w:pPr>
        <w:pStyle w:val="ListParagraph"/>
        <w:numPr>
          <w:ilvl w:val="0"/>
          <w:numId w:val="15"/>
        </w:numPr>
        <w:rPr>
          <w:rFonts w:ascii="Source Sans Pro Light" w:hAnsi="Source Sans Pro Light"/>
          <w:sz w:val="24"/>
          <w:szCs w:val="24"/>
        </w:rPr>
      </w:pPr>
      <w:r w:rsidRPr="00FC7997">
        <w:rPr>
          <w:rFonts w:ascii="Source Sans Pro Light" w:hAnsi="Source Sans Pro Light"/>
          <w:sz w:val="24"/>
          <w:szCs w:val="24"/>
        </w:rPr>
        <w:t xml:space="preserve">A firm asked </w:t>
      </w:r>
      <w:r w:rsidRPr="00FC7997" w:rsidR="00ED4649">
        <w:rPr>
          <w:rFonts w:ascii="Source Sans Pro Light" w:hAnsi="Source Sans Pro Light"/>
          <w:sz w:val="24"/>
          <w:szCs w:val="24"/>
        </w:rPr>
        <w:t xml:space="preserve">where the feed from the </w:t>
      </w:r>
      <w:r w:rsidRPr="00FC7997" w:rsidR="00FC7997">
        <w:rPr>
          <w:rFonts w:ascii="Source Sans Pro Light" w:hAnsi="Source Sans Pro Light"/>
          <w:sz w:val="24"/>
          <w:szCs w:val="24"/>
        </w:rPr>
        <w:t>ultimate</w:t>
      </w:r>
      <w:r w:rsidRPr="00FC7997" w:rsidR="00ED4649">
        <w:rPr>
          <w:rFonts w:ascii="Source Sans Pro Light" w:hAnsi="Source Sans Pro Light"/>
          <w:sz w:val="24"/>
          <w:szCs w:val="24"/>
        </w:rPr>
        <w:t xml:space="preserve"> beneficiary would come from</w:t>
      </w:r>
      <w:r w:rsidRPr="00FC7997" w:rsidR="00FC7997">
        <w:rPr>
          <w:rFonts w:ascii="Source Sans Pro Light" w:hAnsi="Source Sans Pro Light"/>
          <w:sz w:val="24"/>
          <w:szCs w:val="24"/>
        </w:rPr>
        <w:t>?</w:t>
      </w:r>
    </w:p>
    <w:p w:rsidR="007660AE" w:rsidP="00E64B65" w:rsidRDefault="00B14EF0" w14:paraId="6DACD721" w14:textId="25C602C7">
      <w:pPr>
        <w:pStyle w:val="ListParagraph"/>
        <w:numPr>
          <w:ilvl w:val="1"/>
          <w:numId w:val="15"/>
        </w:numPr>
        <w:rPr>
          <w:rFonts w:ascii="Source Sans Pro Light" w:hAnsi="Source Sans Pro Light"/>
          <w:sz w:val="24"/>
          <w:szCs w:val="24"/>
        </w:rPr>
      </w:pPr>
      <w:r w:rsidRPr="007660AE">
        <w:rPr>
          <w:rFonts w:ascii="Source Sans Pro Light" w:hAnsi="Source Sans Pro Light"/>
          <w:sz w:val="24"/>
          <w:szCs w:val="24"/>
        </w:rPr>
        <w:t xml:space="preserve">ND </w:t>
      </w:r>
      <w:r w:rsidRPr="007660AE" w:rsidR="00FC7997">
        <w:rPr>
          <w:rFonts w:ascii="Source Sans Pro Light" w:hAnsi="Source Sans Pro Light"/>
          <w:sz w:val="24"/>
          <w:szCs w:val="24"/>
        </w:rPr>
        <w:t xml:space="preserve">explained this was </w:t>
      </w:r>
      <w:r w:rsidRPr="007660AE">
        <w:rPr>
          <w:rFonts w:ascii="Source Sans Pro Light" w:hAnsi="Source Sans Pro Light"/>
          <w:sz w:val="24"/>
          <w:szCs w:val="24"/>
        </w:rPr>
        <w:t>need</w:t>
      </w:r>
      <w:r w:rsidRPr="007660AE" w:rsidR="00FC7997">
        <w:rPr>
          <w:rFonts w:ascii="Source Sans Pro Light" w:hAnsi="Source Sans Pro Light"/>
          <w:sz w:val="24"/>
          <w:szCs w:val="24"/>
        </w:rPr>
        <w:t>ed</w:t>
      </w:r>
      <w:r w:rsidRPr="007660AE">
        <w:rPr>
          <w:rFonts w:ascii="Source Sans Pro Light" w:hAnsi="Source Sans Pro Light"/>
          <w:sz w:val="24"/>
          <w:szCs w:val="24"/>
        </w:rPr>
        <w:t xml:space="preserve"> to </w:t>
      </w:r>
      <w:r w:rsidRPr="007660AE" w:rsidR="00215F97">
        <w:rPr>
          <w:rFonts w:ascii="Source Sans Pro Light" w:hAnsi="Source Sans Pro Light"/>
          <w:sz w:val="24"/>
          <w:szCs w:val="24"/>
        </w:rPr>
        <w:t xml:space="preserve">help reduce the fraud risk and clarify </w:t>
      </w:r>
      <w:r w:rsidRPr="007660AE" w:rsidR="009916BC">
        <w:rPr>
          <w:rFonts w:ascii="Source Sans Pro Light" w:hAnsi="Source Sans Pro Light"/>
          <w:sz w:val="24"/>
          <w:szCs w:val="24"/>
        </w:rPr>
        <w:t xml:space="preserve">the situation for each </w:t>
      </w:r>
      <w:r w:rsidRPr="007660AE" w:rsidR="00BE28F2">
        <w:rPr>
          <w:rFonts w:ascii="Source Sans Pro Light" w:hAnsi="Source Sans Pro Light"/>
          <w:sz w:val="24"/>
          <w:szCs w:val="24"/>
        </w:rPr>
        <w:t>transaction</w:t>
      </w:r>
      <w:r w:rsidRPr="007660AE" w:rsidR="009916BC">
        <w:rPr>
          <w:rFonts w:ascii="Source Sans Pro Light" w:hAnsi="Source Sans Pro Light"/>
          <w:sz w:val="24"/>
          <w:szCs w:val="24"/>
        </w:rPr>
        <w:t xml:space="preserve"> for ASPSPs and consumers. </w:t>
      </w:r>
      <w:r w:rsidRPr="007660AE">
        <w:rPr>
          <w:rFonts w:ascii="Source Sans Pro Light" w:hAnsi="Source Sans Pro Light"/>
          <w:sz w:val="24"/>
          <w:szCs w:val="24"/>
        </w:rPr>
        <w:t xml:space="preserve"> MJ </w:t>
      </w:r>
      <w:r w:rsidRPr="007660AE" w:rsidR="009916BC">
        <w:rPr>
          <w:rFonts w:ascii="Source Sans Pro Light" w:hAnsi="Source Sans Pro Light"/>
          <w:sz w:val="24"/>
          <w:szCs w:val="24"/>
        </w:rPr>
        <w:t xml:space="preserve">clarified that there </w:t>
      </w:r>
      <w:r w:rsidRPr="007660AE" w:rsidR="007660AE">
        <w:rPr>
          <w:rFonts w:ascii="Source Sans Pro Light" w:hAnsi="Source Sans Pro Light"/>
          <w:sz w:val="24"/>
          <w:szCs w:val="24"/>
        </w:rPr>
        <w:t xml:space="preserve">was still analysis to be done to clarify exactly </w:t>
      </w:r>
      <w:r w:rsidRPr="007660AE">
        <w:rPr>
          <w:rFonts w:ascii="Source Sans Pro Light" w:hAnsi="Source Sans Pro Light"/>
          <w:sz w:val="24"/>
          <w:szCs w:val="24"/>
        </w:rPr>
        <w:t>how this would work</w:t>
      </w:r>
      <w:r w:rsidRPr="007660AE" w:rsidR="007660AE">
        <w:rPr>
          <w:rFonts w:ascii="Source Sans Pro Light" w:hAnsi="Source Sans Pro Light"/>
          <w:sz w:val="24"/>
          <w:szCs w:val="24"/>
        </w:rPr>
        <w:t>.</w:t>
      </w:r>
    </w:p>
    <w:p w:rsidR="00E26947" w:rsidP="00AC49A3" w:rsidRDefault="00E26947" w14:paraId="071651AB" w14:textId="77777777">
      <w:pPr>
        <w:pStyle w:val="ListParagraph"/>
        <w:numPr>
          <w:ilvl w:val="0"/>
          <w:numId w:val="15"/>
        </w:numPr>
        <w:rPr>
          <w:rFonts w:ascii="Source Sans Pro Light" w:hAnsi="Source Sans Pro Light"/>
          <w:sz w:val="24"/>
          <w:szCs w:val="24"/>
        </w:rPr>
      </w:pPr>
      <w:r w:rsidRPr="00E26947">
        <w:rPr>
          <w:rFonts w:ascii="Source Sans Pro Light" w:hAnsi="Source Sans Pro Light"/>
          <w:sz w:val="24"/>
          <w:szCs w:val="24"/>
        </w:rPr>
        <w:t xml:space="preserve">A firm followed this by requesting </w:t>
      </w:r>
      <w:r w:rsidRPr="00E26947" w:rsidR="00B14EF0">
        <w:rPr>
          <w:rFonts w:ascii="Source Sans Pro Light" w:hAnsi="Source Sans Pro Light"/>
          <w:sz w:val="24"/>
          <w:szCs w:val="24"/>
        </w:rPr>
        <w:t xml:space="preserve">more detail on the ultimate beneficiary - who actual </w:t>
      </w:r>
      <w:r w:rsidRPr="00E26947">
        <w:rPr>
          <w:rFonts w:ascii="Source Sans Pro Light" w:hAnsi="Source Sans Pro Light"/>
          <w:sz w:val="24"/>
          <w:szCs w:val="24"/>
        </w:rPr>
        <w:t xml:space="preserve">is </w:t>
      </w:r>
      <w:r w:rsidRPr="00E26947" w:rsidR="00B14EF0">
        <w:rPr>
          <w:rFonts w:ascii="Source Sans Pro Light" w:hAnsi="Source Sans Pro Light"/>
          <w:sz w:val="24"/>
          <w:szCs w:val="24"/>
        </w:rPr>
        <w:t xml:space="preserve">this?  How </w:t>
      </w:r>
      <w:r w:rsidRPr="00E26947">
        <w:rPr>
          <w:rFonts w:ascii="Source Sans Pro Light" w:hAnsi="Source Sans Pro Light"/>
          <w:sz w:val="24"/>
          <w:szCs w:val="24"/>
        </w:rPr>
        <w:t xml:space="preserve">are will this be made </w:t>
      </w:r>
      <w:r w:rsidRPr="00E26947" w:rsidR="00B14EF0">
        <w:rPr>
          <w:rFonts w:ascii="Source Sans Pro Light" w:hAnsi="Source Sans Pro Light"/>
          <w:sz w:val="24"/>
          <w:szCs w:val="24"/>
        </w:rPr>
        <w:t>mandatory?</w:t>
      </w:r>
    </w:p>
    <w:p w:rsidR="009C19D0" w:rsidP="009C19D0" w:rsidRDefault="00B14EF0" w14:paraId="688F0B5D" w14:textId="6173FA87">
      <w:pPr>
        <w:pStyle w:val="ListParagraph"/>
        <w:numPr>
          <w:ilvl w:val="1"/>
          <w:numId w:val="15"/>
        </w:numPr>
        <w:rPr>
          <w:rFonts w:ascii="Source Sans Pro Light" w:hAnsi="Source Sans Pro Light"/>
          <w:sz w:val="24"/>
          <w:szCs w:val="24"/>
        </w:rPr>
      </w:pPr>
      <w:r w:rsidRPr="00E26947">
        <w:rPr>
          <w:rFonts w:ascii="Source Sans Pro Light" w:hAnsi="Source Sans Pro Light"/>
          <w:sz w:val="24"/>
          <w:szCs w:val="24"/>
        </w:rPr>
        <w:lastRenderedPageBreak/>
        <w:t xml:space="preserve">ND </w:t>
      </w:r>
      <w:r w:rsidR="009C19D0">
        <w:rPr>
          <w:rFonts w:ascii="Source Sans Pro Light" w:hAnsi="Source Sans Pro Light"/>
          <w:sz w:val="24"/>
          <w:szCs w:val="24"/>
        </w:rPr>
        <w:t xml:space="preserve">explained that we would be </w:t>
      </w:r>
      <w:r w:rsidRPr="00E26947">
        <w:rPr>
          <w:rFonts w:ascii="Source Sans Pro Light" w:hAnsi="Source Sans Pro Light"/>
          <w:sz w:val="24"/>
          <w:szCs w:val="24"/>
        </w:rPr>
        <w:t>using existing legalisation to define this</w:t>
      </w:r>
      <w:r w:rsidR="009C19D0">
        <w:rPr>
          <w:rFonts w:ascii="Source Sans Pro Light" w:hAnsi="Source Sans Pro Light"/>
          <w:sz w:val="24"/>
          <w:szCs w:val="24"/>
        </w:rPr>
        <w:t xml:space="preserve"> and would make it binding via the </w:t>
      </w:r>
      <w:r w:rsidR="00BE28F2">
        <w:rPr>
          <w:rFonts w:ascii="Source Sans Pro Light" w:hAnsi="Source Sans Pro Light"/>
          <w:sz w:val="24"/>
          <w:szCs w:val="24"/>
        </w:rPr>
        <w:t>MLA.</w:t>
      </w:r>
    </w:p>
    <w:p w:rsidR="007C4A1D" w:rsidP="00653F98" w:rsidRDefault="007C4A1D" w14:paraId="5C77F792" w14:textId="77777777">
      <w:pPr>
        <w:pStyle w:val="ListParagraph"/>
        <w:numPr>
          <w:ilvl w:val="0"/>
          <w:numId w:val="15"/>
        </w:numPr>
        <w:rPr>
          <w:rFonts w:ascii="Source Sans Pro Light" w:hAnsi="Source Sans Pro Light"/>
          <w:sz w:val="24"/>
          <w:szCs w:val="24"/>
        </w:rPr>
      </w:pPr>
      <w:r w:rsidRPr="007C4A1D">
        <w:rPr>
          <w:rFonts w:ascii="Source Sans Pro Light" w:hAnsi="Source Sans Pro Light"/>
          <w:sz w:val="24"/>
          <w:szCs w:val="24"/>
        </w:rPr>
        <w:t xml:space="preserve">A firm asked if we had a </w:t>
      </w:r>
      <w:r w:rsidRPr="007C4A1D" w:rsidR="00B14EF0">
        <w:rPr>
          <w:rFonts w:ascii="Source Sans Pro Light" w:hAnsi="Source Sans Pro Light"/>
          <w:sz w:val="24"/>
          <w:szCs w:val="24"/>
        </w:rPr>
        <w:t xml:space="preserve">date for clarity from </w:t>
      </w:r>
      <w:r w:rsidRPr="007C4A1D">
        <w:rPr>
          <w:rFonts w:ascii="Source Sans Pro Light" w:hAnsi="Source Sans Pro Light"/>
          <w:sz w:val="24"/>
          <w:szCs w:val="24"/>
        </w:rPr>
        <w:t xml:space="preserve">the </w:t>
      </w:r>
      <w:r w:rsidRPr="007C4A1D" w:rsidR="00B14EF0">
        <w:rPr>
          <w:rFonts w:ascii="Source Sans Pro Light" w:hAnsi="Source Sans Pro Light"/>
          <w:sz w:val="24"/>
          <w:szCs w:val="24"/>
        </w:rPr>
        <w:t>PSR?</w:t>
      </w:r>
    </w:p>
    <w:p w:rsidRPr="007C4A1D" w:rsidR="00E9567D" w:rsidP="007C4A1D" w:rsidRDefault="00B14EF0" w14:paraId="176F9DB5" w14:textId="37AA541E">
      <w:pPr>
        <w:pStyle w:val="ListParagraph"/>
        <w:numPr>
          <w:ilvl w:val="1"/>
          <w:numId w:val="15"/>
        </w:numPr>
        <w:rPr>
          <w:rFonts w:ascii="Source Sans Pro Light" w:hAnsi="Source Sans Pro Light"/>
          <w:sz w:val="24"/>
          <w:szCs w:val="24"/>
        </w:rPr>
      </w:pPr>
      <w:r w:rsidRPr="007C4A1D">
        <w:rPr>
          <w:rFonts w:ascii="Source Sans Pro Light" w:hAnsi="Source Sans Pro Light"/>
          <w:sz w:val="24"/>
          <w:szCs w:val="24"/>
        </w:rPr>
        <w:t>EB</w:t>
      </w:r>
      <w:r w:rsidR="002D2026">
        <w:rPr>
          <w:rFonts w:ascii="Source Sans Pro Light" w:hAnsi="Source Sans Pro Light"/>
          <w:sz w:val="24"/>
          <w:szCs w:val="24"/>
        </w:rPr>
        <w:t xml:space="preserve"> said that we are </w:t>
      </w:r>
      <w:r w:rsidRPr="007C4A1D">
        <w:rPr>
          <w:rFonts w:ascii="Source Sans Pro Light" w:hAnsi="Source Sans Pro Light"/>
          <w:sz w:val="24"/>
          <w:szCs w:val="24"/>
        </w:rPr>
        <w:t xml:space="preserve">expecting this in near future </w:t>
      </w:r>
      <w:r w:rsidR="002D2026">
        <w:rPr>
          <w:rFonts w:ascii="Source Sans Pro Light" w:hAnsi="Source Sans Pro Light"/>
          <w:sz w:val="24"/>
          <w:szCs w:val="24"/>
        </w:rPr>
        <w:t xml:space="preserve">and agreed that it will </w:t>
      </w:r>
      <w:r w:rsidRPr="007C4A1D">
        <w:rPr>
          <w:rFonts w:ascii="Source Sans Pro Light" w:hAnsi="Source Sans Pro Light"/>
          <w:sz w:val="24"/>
          <w:szCs w:val="24"/>
        </w:rPr>
        <w:t>be useful to have this clarity</w:t>
      </w:r>
      <w:r w:rsidR="002D2026">
        <w:rPr>
          <w:rFonts w:ascii="Source Sans Pro Light" w:hAnsi="Source Sans Pro Light"/>
          <w:sz w:val="24"/>
          <w:szCs w:val="24"/>
        </w:rPr>
        <w:t>.</w:t>
      </w:r>
    </w:p>
    <w:p w:rsidRPr="004421C2" w:rsidR="001C23BE" w:rsidP="004421C2" w:rsidRDefault="001C23BE" w14:paraId="29B4AF84" w14:textId="77777777">
      <w:pPr>
        <w:rPr>
          <w:rFonts w:ascii="Source Sans Pro Light" w:hAnsi="Source Sans Pro Light"/>
          <w:sz w:val="24"/>
          <w:szCs w:val="24"/>
        </w:rPr>
      </w:pPr>
    </w:p>
    <w:p w:rsidR="00C533F7" w:rsidP="00C533F7" w:rsidRDefault="00C533F7" w14:paraId="56C0C329" w14:textId="6B4E6DD5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>
        <w:rPr>
          <w:rFonts w:ascii="Source Sans Pro Light" w:hAnsi="Source Sans Pro Light"/>
          <w:b/>
          <w:bCs/>
          <w:noProof/>
          <w:color w:val="00206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E3095DC" wp14:editId="3C94CE0F">
                <wp:simplePos x="0" y="0"/>
                <wp:positionH relativeFrom="margin">
                  <wp:align>left</wp:align>
                </wp:positionH>
                <wp:positionV relativeFrom="paragraph">
                  <wp:posOffset>199390</wp:posOffset>
                </wp:positionV>
                <wp:extent cx="5791200" cy="28575"/>
                <wp:effectExtent l="0" t="0" r="19050" b="2857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91200" cy="28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style="position:absolute;flip:y;z-index:251658241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o:spid="_x0000_s1026" strokecolor="black [3200]" strokeweight=".5pt" from="0,15.7pt" to="456pt,17.95pt" w14:anchorId="49546F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">
                <v:stroke joinstyle="miter"/>
                <w10:wrap anchorx="margin"/>
              </v:line>
            </w:pict>
          </mc:Fallback>
        </mc:AlternateContent>
      </w:r>
      <w:r w:rsidR="002D2026">
        <w:rPr>
          <w:rFonts w:ascii="Source Sans Pro Light" w:hAnsi="Source Sans Pro Light"/>
          <w:b/>
          <w:bCs/>
          <w:color w:val="002060"/>
          <w:sz w:val="28"/>
          <w:szCs w:val="28"/>
        </w:rPr>
        <w:t>AOB</w:t>
      </w:r>
    </w:p>
    <w:p w:rsidRPr="004421C2" w:rsidR="00C533F7" w:rsidP="00C533F7" w:rsidRDefault="0080361C" w14:paraId="1A0943F0" w14:textId="32DAD17E">
      <w:pPr>
        <w:rPr>
          <w:rFonts w:ascii="Source Sans Pro Light" w:hAnsi="Source Sans Pro Light"/>
          <w:sz w:val="24"/>
          <w:szCs w:val="24"/>
        </w:rPr>
      </w:pPr>
      <w:r>
        <w:rPr>
          <w:rFonts w:ascii="Source Sans Pro Light" w:hAnsi="Source Sans Pro Light"/>
          <w:sz w:val="24"/>
          <w:szCs w:val="24"/>
        </w:rPr>
        <w:t>No items of AOB were received.</w:t>
      </w:r>
    </w:p>
    <w:p w:rsidR="00064F07" w:rsidP="4BF7B826" w:rsidRDefault="004421C2" w14:paraId="7E32841C" w14:textId="55127D08">
      <w:pPr>
        <w:rPr>
          <w:rFonts w:ascii="Source Sans Pro Light" w:hAnsi="Source Sans Pro Light"/>
          <w:b/>
          <w:bCs/>
          <w:color w:val="002060"/>
          <w:sz w:val="28"/>
          <w:szCs w:val="28"/>
        </w:rPr>
      </w:pPr>
      <w:r w:rsidRPr="4BF7B826">
        <w:rPr>
          <w:rFonts w:ascii="Source Sans Pro Light" w:hAnsi="Source Sans Pro Light"/>
          <w:sz w:val="24"/>
          <w:szCs w:val="24"/>
        </w:rPr>
        <w:t xml:space="preserve">The next meeting of the VRP Working Group is scheduled for Thursday </w:t>
      </w:r>
      <w:r w:rsidR="0080361C">
        <w:rPr>
          <w:rFonts w:ascii="Source Sans Pro Light" w:hAnsi="Source Sans Pro Light"/>
          <w:sz w:val="24"/>
          <w:szCs w:val="24"/>
        </w:rPr>
        <w:t>22</w:t>
      </w:r>
      <w:r w:rsidRPr="0080361C" w:rsidR="0080361C">
        <w:rPr>
          <w:rFonts w:ascii="Source Sans Pro Light" w:hAnsi="Source Sans Pro Light"/>
          <w:sz w:val="24"/>
          <w:szCs w:val="24"/>
          <w:vertAlign w:val="superscript"/>
        </w:rPr>
        <w:t>nd</w:t>
      </w:r>
      <w:r w:rsidR="0080361C">
        <w:rPr>
          <w:rFonts w:ascii="Source Sans Pro Light" w:hAnsi="Source Sans Pro Light"/>
          <w:sz w:val="24"/>
          <w:szCs w:val="24"/>
        </w:rPr>
        <w:t xml:space="preserve"> </w:t>
      </w:r>
      <w:r w:rsidRPr="4BF7B826">
        <w:rPr>
          <w:rFonts w:ascii="Source Sans Pro Light" w:hAnsi="Source Sans Pro Light"/>
          <w:sz w:val="24"/>
          <w:szCs w:val="24"/>
        </w:rPr>
        <w:t>August.</w:t>
      </w:r>
    </w:p>
    <w:sectPr w:rsidR="00064F07">
      <w:headerReference w:type="default" r:id="rId11"/>
      <w:footerReference w:type="default" r:id="rId12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B4A4E" w:rsidP="003338B1" w:rsidRDefault="008B4A4E" w14:paraId="14AE7D1C" w14:textId="77777777">
      <w:pPr>
        <w:spacing w:after="0" w:line="240" w:lineRule="auto"/>
      </w:pPr>
      <w:r>
        <w:separator/>
      </w:r>
    </w:p>
  </w:endnote>
  <w:endnote w:type="continuationSeparator" w:id="0">
    <w:p w:rsidR="008B4A4E" w:rsidP="003338B1" w:rsidRDefault="008B4A4E" w14:paraId="45CF199F" w14:textId="77777777">
      <w:pPr>
        <w:spacing w:after="0" w:line="240" w:lineRule="auto"/>
      </w:pPr>
      <w:r>
        <w:continuationSeparator/>
      </w:r>
    </w:p>
  </w:endnote>
  <w:endnote w:type="continuationNotice" w:id="1">
    <w:p w:rsidR="008B4A4E" w:rsidRDefault="008B4A4E" w14:paraId="45933B59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78065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23AE1" w:rsidRDefault="00223AE1" w14:paraId="5CCB1E1B" w14:textId="7407D8A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338B1" w:rsidRDefault="003338B1" w14:paraId="79F5BDB1" w14:textId="3E79AC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B4A4E" w:rsidP="003338B1" w:rsidRDefault="008B4A4E" w14:paraId="5966C50E" w14:textId="77777777">
      <w:pPr>
        <w:spacing w:after="0" w:line="240" w:lineRule="auto"/>
      </w:pPr>
      <w:r>
        <w:separator/>
      </w:r>
    </w:p>
  </w:footnote>
  <w:footnote w:type="continuationSeparator" w:id="0">
    <w:p w:rsidR="008B4A4E" w:rsidP="003338B1" w:rsidRDefault="008B4A4E" w14:paraId="35BFB4D8" w14:textId="77777777">
      <w:pPr>
        <w:spacing w:after="0" w:line="240" w:lineRule="auto"/>
      </w:pPr>
      <w:r>
        <w:continuationSeparator/>
      </w:r>
    </w:p>
  </w:footnote>
  <w:footnote w:type="continuationNotice" w:id="1">
    <w:p w:rsidR="008B4A4E" w:rsidRDefault="008B4A4E" w14:paraId="38E7ECBE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3338B1" w:rsidRDefault="003338B1" w14:paraId="0B713714" w14:textId="6875901A">
    <w:pPr>
      <w:pStyle w:val="Header"/>
    </w:pPr>
    <w:r>
      <w:rPr>
        <w:noProof/>
      </w:rPr>
      <w:drawing>
        <wp:inline distT="0" distB="0" distL="0" distR="0" wp14:anchorId="01262E76" wp14:editId="00D7BB9C">
          <wp:extent cx="5731510" cy="456565"/>
          <wp:effectExtent l="0" t="0" r="254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456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X6MwDAusso6T2o" int2:id="1n9mwe3M">
      <int2:state int2:value="Rejected" int2:type="AugLoop_Text_Critique"/>
    </int2:textHash>
    <int2:textHash int2:hashCode="b8yPylOyxGxgX0" int2:id="2hvJVOfl">
      <int2:state int2:value="Rejected" int2:type="AugLoop_Text_Critique"/>
    </int2:textHash>
    <int2:textHash int2:hashCode="oGrV27/k9T5J7b" int2:id="MccGucO8">
      <int2:state int2:value="Rejected" int2:type="AugLoop_Text_Critique"/>
    </int2:textHash>
    <int2:textHash int2:hashCode="KYkTIh/6o3ibfX" int2:id="W8wgyh6X">
      <int2:state int2:value="Rejected" int2:type="AugLoop_Text_Critique"/>
    </int2:textHash>
    <int2:textHash int2:hashCode="EKIwgOVKjTdqYe" int2:id="heu7I6Uv">
      <int2:state int2:value="Rejected" int2:type="AugLoop_Text_Critique"/>
    </int2:textHash>
    <int2:textHash int2:hashCode="vN33tRcBHZj9Ky" int2:id="wJesQjhT">
      <int2:state int2:value="Rejected" int2:type="AugLoop_Text_Critique"/>
    </int2:textHash>
    <int2:textHash int2:hashCode="n0X7/6yPSqny6E" int2:id="xNR4u5D9">
      <int2:state int2:value="Rejected" int2:type="AugLoop_Text_Critique"/>
    </int2:textHash>
    <int2:textHash int2:hashCode="DXWO3Ooe5B4xBV" int2:id="xvXCdNUb">
      <int2:state int2:value="Rejected" int2:type="AugLoop_Text_Critique"/>
    </int2:textHash>
    <int2:bookmark int2:bookmarkName="_Int_H3GnewAi" int2:invalidationBookmarkName="" int2:hashCode="IDO3wf+DGff2sa" int2:id="zkyIyCWh">
      <int2:state int2:value="Rejected" int2:type="AugLoop_Text_Critique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5086B"/>
    <w:multiLevelType w:val="hybridMultilevel"/>
    <w:tmpl w:val="35B6ECF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7946F47"/>
    <w:multiLevelType w:val="hybridMultilevel"/>
    <w:tmpl w:val="812625D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5A785C"/>
    <w:multiLevelType w:val="hybridMultilevel"/>
    <w:tmpl w:val="D6AC34A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E3219E2"/>
    <w:multiLevelType w:val="hybridMultilevel"/>
    <w:tmpl w:val="578AD83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1205BA"/>
    <w:multiLevelType w:val="hybridMultilevel"/>
    <w:tmpl w:val="B9462D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F6187"/>
    <w:multiLevelType w:val="hybridMultilevel"/>
    <w:tmpl w:val="8E4207C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31D60D94"/>
    <w:multiLevelType w:val="hybridMultilevel"/>
    <w:tmpl w:val="50ECDA2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33B10F2"/>
    <w:multiLevelType w:val="hybridMultilevel"/>
    <w:tmpl w:val="8C2E5FE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3810DE3"/>
    <w:multiLevelType w:val="hybridMultilevel"/>
    <w:tmpl w:val="DD102B6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3EA16C5F"/>
    <w:multiLevelType w:val="hybridMultilevel"/>
    <w:tmpl w:val="8F72AFD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4FF2084"/>
    <w:multiLevelType w:val="hybridMultilevel"/>
    <w:tmpl w:val="5EBEFA0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A753021"/>
    <w:multiLevelType w:val="hybridMultilevel"/>
    <w:tmpl w:val="2638844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E205787"/>
    <w:multiLevelType w:val="hybridMultilevel"/>
    <w:tmpl w:val="6218A1D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61845D69"/>
    <w:multiLevelType w:val="hybridMultilevel"/>
    <w:tmpl w:val="9DE025E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9785F04"/>
    <w:multiLevelType w:val="hybridMultilevel"/>
    <w:tmpl w:val="97262A44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142818966">
    <w:abstractNumId w:val="8"/>
  </w:num>
  <w:num w:numId="2" w16cid:durableId="855998">
    <w:abstractNumId w:val="2"/>
  </w:num>
  <w:num w:numId="3" w16cid:durableId="598753989">
    <w:abstractNumId w:val="9"/>
  </w:num>
  <w:num w:numId="4" w16cid:durableId="2025356428">
    <w:abstractNumId w:val="13"/>
  </w:num>
  <w:num w:numId="5" w16cid:durableId="968704542">
    <w:abstractNumId w:val="6"/>
  </w:num>
  <w:num w:numId="6" w16cid:durableId="1147863670">
    <w:abstractNumId w:val="5"/>
  </w:num>
  <w:num w:numId="7" w16cid:durableId="1353874401">
    <w:abstractNumId w:val="10"/>
  </w:num>
  <w:num w:numId="8" w16cid:durableId="1339965676">
    <w:abstractNumId w:val="12"/>
  </w:num>
  <w:num w:numId="9" w16cid:durableId="1437671583">
    <w:abstractNumId w:val="7"/>
  </w:num>
  <w:num w:numId="10" w16cid:durableId="1934899590">
    <w:abstractNumId w:val="0"/>
  </w:num>
  <w:num w:numId="11" w16cid:durableId="491213032">
    <w:abstractNumId w:val="3"/>
  </w:num>
  <w:num w:numId="12" w16cid:durableId="1510948154">
    <w:abstractNumId w:val="4"/>
  </w:num>
  <w:num w:numId="13" w16cid:durableId="98109101">
    <w:abstractNumId w:val="11"/>
  </w:num>
  <w:num w:numId="14" w16cid:durableId="920485569">
    <w:abstractNumId w:val="1"/>
  </w:num>
  <w:num w:numId="15" w16cid:durableId="3599381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tru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39B"/>
    <w:rsid w:val="00006EF5"/>
    <w:rsid w:val="00020B35"/>
    <w:rsid w:val="0002396A"/>
    <w:rsid w:val="000311C2"/>
    <w:rsid w:val="00032120"/>
    <w:rsid w:val="00033228"/>
    <w:rsid w:val="00041522"/>
    <w:rsid w:val="00042BA3"/>
    <w:rsid w:val="00043FB4"/>
    <w:rsid w:val="00047B78"/>
    <w:rsid w:val="00053461"/>
    <w:rsid w:val="00056EAF"/>
    <w:rsid w:val="00064F07"/>
    <w:rsid w:val="00066AE0"/>
    <w:rsid w:val="00075689"/>
    <w:rsid w:val="0008067E"/>
    <w:rsid w:val="000819BD"/>
    <w:rsid w:val="000904CF"/>
    <w:rsid w:val="00090FB0"/>
    <w:rsid w:val="000A0D2A"/>
    <w:rsid w:val="000A38A6"/>
    <w:rsid w:val="000D26F2"/>
    <w:rsid w:val="000E0942"/>
    <w:rsid w:val="000E492D"/>
    <w:rsid w:val="000F6921"/>
    <w:rsid w:val="00105648"/>
    <w:rsid w:val="0011107D"/>
    <w:rsid w:val="00116EF8"/>
    <w:rsid w:val="001207F8"/>
    <w:rsid w:val="001413B3"/>
    <w:rsid w:val="00151186"/>
    <w:rsid w:val="00157DBA"/>
    <w:rsid w:val="0017263F"/>
    <w:rsid w:val="00180803"/>
    <w:rsid w:val="00192CF1"/>
    <w:rsid w:val="001C07CE"/>
    <w:rsid w:val="001C22DA"/>
    <w:rsid w:val="001C23BE"/>
    <w:rsid w:val="001E6E82"/>
    <w:rsid w:val="00200FB2"/>
    <w:rsid w:val="00215F97"/>
    <w:rsid w:val="002173FC"/>
    <w:rsid w:val="0022361D"/>
    <w:rsid w:val="00223AE1"/>
    <w:rsid w:val="002305BF"/>
    <w:rsid w:val="002327FE"/>
    <w:rsid w:val="002418B4"/>
    <w:rsid w:val="00242A08"/>
    <w:rsid w:val="00247DBF"/>
    <w:rsid w:val="00262BB8"/>
    <w:rsid w:val="002635CA"/>
    <w:rsid w:val="002654C4"/>
    <w:rsid w:val="00266413"/>
    <w:rsid w:val="00274B37"/>
    <w:rsid w:val="0027585F"/>
    <w:rsid w:val="00282B46"/>
    <w:rsid w:val="0029114F"/>
    <w:rsid w:val="00295FC1"/>
    <w:rsid w:val="00296EEE"/>
    <w:rsid w:val="002B2A65"/>
    <w:rsid w:val="002C2060"/>
    <w:rsid w:val="002D0D32"/>
    <w:rsid w:val="002D2026"/>
    <w:rsid w:val="00331B77"/>
    <w:rsid w:val="003338B1"/>
    <w:rsid w:val="0034560F"/>
    <w:rsid w:val="00346359"/>
    <w:rsid w:val="003711E7"/>
    <w:rsid w:val="003757B6"/>
    <w:rsid w:val="00385454"/>
    <w:rsid w:val="00387FD5"/>
    <w:rsid w:val="003A6CF3"/>
    <w:rsid w:val="003D1125"/>
    <w:rsid w:val="003E2182"/>
    <w:rsid w:val="0040172F"/>
    <w:rsid w:val="00402E45"/>
    <w:rsid w:val="0042435C"/>
    <w:rsid w:val="00424C51"/>
    <w:rsid w:val="00425374"/>
    <w:rsid w:val="00426A49"/>
    <w:rsid w:val="0042716B"/>
    <w:rsid w:val="00430D61"/>
    <w:rsid w:val="00431371"/>
    <w:rsid w:val="004421C2"/>
    <w:rsid w:val="00447384"/>
    <w:rsid w:val="004549D2"/>
    <w:rsid w:val="00465307"/>
    <w:rsid w:val="00465FB5"/>
    <w:rsid w:val="0047094F"/>
    <w:rsid w:val="0047354D"/>
    <w:rsid w:val="004830BA"/>
    <w:rsid w:val="0048502D"/>
    <w:rsid w:val="004907E6"/>
    <w:rsid w:val="004A1945"/>
    <w:rsid w:val="004A2F35"/>
    <w:rsid w:val="004A4568"/>
    <w:rsid w:val="004B6582"/>
    <w:rsid w:val="004C3AAC"/>
    <w:rsid w:val="004D1E44"/>
    <w:rsid w:val="004D5058"/>
    <w:rsid w:val="004E372D"/>
    <w:rsid w:val="005008AF"/>
    <w:rsid w:val="005066EF"/>
    <w:rsid w:val="00507135"/>
    <w:rsid w:val="00510561"/>
    <w:rsid w:val="00515886"/>
    <w:rsid w:val="00520F80"/>
    <w:rsid w:val="005261FC"/>
    <w:rsid w:val="005306F5"/>
    <w:rsid w:val="00533965"/>
    <w:rsid w:val="00540C60"/>
    <w:rsid w:val="0054333D"/>
    <w:rsid w:val="00545E62"/>
    <w:rsid w:val="00550D3D"/>
    <w:rsid w:val="005551E3"/>
    <w:rsid w:val="00560859"/>
    <w:rsid w:val="0057587E"/>
    <w:rsid w:val="00597C1C"/>
    <w:rsid w:val="005B2FF4"/>
    <w:rsid w:val="005B31F7"/>
    <w:rsid w:val="005B5B59"/>
    <w:rsid w:val="005C25E5"/>
    <w:rsid w:val="005D097E"/>
    <w:rsid w:val="005D4685"/>
    <w:rsid w:val="005E04CA"/>
    <w:rsid w:val="005E217F"/>
    <w:rsid w:val="005E5A98"/>
    <w:rsid w:val="005F3E91"/>
    <w:rsid w:val="005F7716"/>
    <w:rsid w:val="0060468F"/>
    <w:rsid w:val="00611BA3"/>
    <w:rsid w:val="00612908"/>
    <w:rsid w:val="006141E1"/>
    <w:rsid w:val="0061447B"/>
    <w:rsid w:val="00662447"/>
    <w:rsid w:val="00670614"/>
    <w:rsid w:val="006716C8"/>
    <w:rsid w:val="00671B19"/>
    <w:rsid w:val="006770E5"/>
    <w:rsid w:val="00692060"/>
    <w:rsid w:val="006A3138"/>
    <w:rsid w:val="006A45B6"/>
    <w:rsid w:val="006B2CE8"/>
    <w:rsid w:val="006D0720"/>
    <w:rsid w:val="006D4F9C"/>
    <w:rsid w:val="006E399B"/>
    <w:rsid w:val="006E4975"/>
    <w:rsid w:val="006E4B80"/>
    <w:rsid w:val="006E7D51"/>
    <w:rsid w:val="006F2780"/>
    <w:rsid w:val="006F2B09"/>
    <w:rsid w:val="006F78CD"/>
    <w:rsid w:val="00701A75"/>
    <w:rsid w:val="00702401"/>
    <w:rsid w:val="0071684B"/>
    <w:rsid w:val="007222D8"/>
    <w:rsid w:val="00724A4D"/>
    <w:rsid w:val="00735EE3"/>
    <w:rsid w:val="00746731"/>
    <w:rsid w:val="00746C79"/>
    <w:rsid w:val="00751E44"/>
    <w:rsid w:val="007533EA"/>
    <w:rsid w:val="00756BE9"/>
    <w:rsid w:val="007660AE"/>
    <w:rsid w:val="0076723D"/>
    <w:rsid w:val="007702EC"/>
    <w:rsid w:val="00775F71"/>
    <w:rsid w:val="00781496"/>
    <w:rsid w:val="0078355E"/>
    <w:rsid w:val="00786D81"/>
    <w:rsid w:val="007935D6"/>
    <w:rsid w:val="00797406"/>
    <w:rsid w:val="007A2015"/>
    <w:rsid w:val="007A3D34"/>
    <w:rsid w:val="007A7742"/>
    <w:rsid w:val="007B46C3"/>
    <w:rsid w:val="007C0C99"/>
    <w:rsid w:val="007C4A1D"/>
    <w:rsid w:val="007D13B5"/>
    <w:rsid w:val="007D5CD6"/>
    <w:rsid w:val="007D7106"/>
    <w:rsid w:val="007E6A01"/>
    <w:rsid w:val="007F0420"/>
    <w:rsid w:val="0080361C"/>
    <w:rsid w:val="00806771"/>
    <w:rsid w:val="00813A8A"/>
    <w:rsid w:val="00813BDB"/>
    <w:rsid w:val="00814C9C"/>
    <w:rsid w:val="00821461"/>
    <w:rsid w:val="00821EE1"/>
    <w:rsid w:val="0082336E"/>
    <w:rsid w:val="00832388"/>
    <w:rsid w:val="008324D1"/>
    <w:rsid w:val="00836682"/>
    <w:rsid w:val="0084782A"/>
    <w:rsid w:val="0086572C"/>
    <w:rsid w:val="00882827"/>
    <w:rsid w:val="00897111"/>
    <w:rsid w:val="008A1716"/>
    <w:rsid w:val="008A57B0"/>
    <w:rsid w:val="008B4A4E"/>
    <w:rsid w:val="008B5DB0"/>
    <w:rsid w:val="008B5FC8"/>
    <w:rsid w:val="008D0AB1"/>
    <w:rsid w:val="008E24A7"/>
    <w:rsid w:val="008E292D"/>
    <w:rsid w:val="008E79DF"/>
    <w:rsid w:val="008F22CB"/>
    <w:rsid w:val="0090683B"/>
    <w:rsid w:val="009072CE"/>
    <w:rsid w:val="00931048"/>
    <w:rsid w:val="00935817"/>
    <w:rsid w:val="009523A0"/>
    <w:rsid w:val="0095536E"/>
    <w:rsid w:val="00963CDD"/>
    <w:rsid w:val="0098076C"/>
    <w:rsid w:val="0098083A"/>
    <w:rsid w:val="00980E4D"/>
    <w:rsid w:val="00981619"/>
    <w:rsid w:val="00981C49"/>
    <w:rsid w:val="00983ADC"/>
    <w:rsid w:val="00987731"/>
    <w:rsid w:val="00987B3B"/>
    <w:rsid w:val="009916BC"/>
    <w:rsid w:val="00991879"/>
    <w:rsid w:val="009A16A0"/>
    <w:rsid w:val="009A20E7"/>
    <w:rsid w:val="009C19D0"/>
    <w:rsid w:val="009C3BAB"/>
    <w:rsid w:val="009C4802"/>
    <w:rsid w:val="009C694B"/>
    <w:rsid w:val="009C7BA0"/>
    <w:rsid w:val="009D12FA"/>
    <w:rsid w:val="009E0F28"/>
    <w:rsid w:val="009E2D05"/>
    <w:rsid w:val="009E6748"/>
    <w:rsid w:val="009E72CB"/>
    <w:rsid w:val="00A039F5"/>
    <w:rsid w:val="00A133CE"/>
    <w:rsid w:val="00A27A7D"/>
    <w:rsid w:val="00A3099A"/>
    <w:rsid w:val="00A35BB2"/>
    <w:rsid w:val="00A4314B"/>
    <w:rsid w:val="00A53AB4"/>
    <w:rsid w:val="00A71226"/>
    <w:rsid w:val="00A77B61"/>
    <w:rsid w:val="00A820F8"/>
    <w:rsid w:val="00AA6D4A"/>
    <w:rsid w:val="00AE0F5F"/>
    <w:rsid w:val="00AE4D0B"/>
    <w:rsid w:val="00B06BCC"/>
    <w:rsid w:val="00B13268"/>
    <w:rsid w:val="00B14EF0"/>
    <w:rsid w:val="00B25500"/>
    <w:rsid w:val="00B53C30"/>
    <w:rsid w:val="00BA40B5"/>
    <w:rsid w:val="00BA6D71"/>
    <w:rsid w:val="00BD23CC"/>
    <w:rsid w:val="00BE0939"/>
    <w:rsid w:val="00BE28F2"/>
    <w:rsid w:val="00BE2EFE"/>
    <w:rsid w:val="00BE34AA"/>
    <w:rsid w:val="00C03C54"/>
    <w:rsid w:val="00C045F4"/>
    <w:rsid w:val="00C049D3"/>
    <w:rsid w:val="00C118D9"/>
    <w:rsid w:val="00C13D35"/>
    <w:rsid w:val="00C226AA"/>
    <w:rsid w:val="00C244FC"/>
    <w:rsid w:val="00C249B3"/>
    <w:rsid w:val="00C277B2"/>
    <w:rsid w:val="00C361A9"/>
    <w:rsid w:val="00C365B7"/>
    <w:rsid w:val="00C533F7"/>
    <w:rsid w:val="00C61F0A"/>
    <w:rsid w:val="00C851A5"/>
    <w:rsid w:val="00C91FD5"/>
    <w:rsid w:val="00C92FF4"/>
    <w:rsid w:val="00C96FF5"/>
    <w:rsid w:val="00CA3E9D"/>
    <w:rsid w:val="00CB558C"/>
    <w:rsid w:val="00CD2CBF"/>
    <w:rsid w:val="00CF2639"/>
    <w:rsid w:val="00CF408A"/>
    <w:rsid w:val="00CF76A7"/>
    <w:rsid w:val="00D00E14"/>
    <w:rsid w:val="00D15759"/>
    <w:rsid w:val="00D24A7B"/>
    <w:rsid w:val="00D26343"/>
    <w:rsid w:val="00D3070C"/>
    <w:rsid w:val="00D50773"/>
    <w:rsid w:val="00D53392"/>
    <w:rsid w:val="00D75B8F"/>
    <w:rsid w:val="00D91C91"/>
    <w:rsid w:val="00D929C6"/>
    <w:rsid w:val="00D93A6D"/>
    <w:rsid w:val="00D960F0"/>
    <w:rsid w:val="00D96CC9"/>
    <w:rsid w:val="00D9739B"/>
    <w:rsid w:val="00DA44DF"/>
    <w:rsid w:val="00DB2345"/>
    <w:rsid w:val="00DB64E1"/>
    <w:rsid w:val="00DB6F4B"/>
    <w:rsid w:val="00DC4C57"/>
    <w:rsid w:val="00DF02B7"/>
    <w:rsid w:val="00DF681F"/>
    <w:rsid w:val="00E02BE8"/>
    <w:rsid w:val="00E04B7F"/>
    <w:rsid w:val="00E15F4D"/>
    <w:rsid w:val="00E26947"/>
    <w:rsid w:val="00E36642"/>
    <w:rsid w:val="00E37819"/>
    <w:rsid w:val="00E42481"/>
    <w:rsid w:val="00E572E7"/>
    <w:rsid w:val="00E779EA"/>
    <w:rsid w:val="00E80D40"/>
    <w:rsid w:val="00E86FB1"/>
    <w:rsid w:val="00E90E81"/>
    <w:rsid w:val="00E9525D"/>
    <w:rsid w:val="00E9567D"/>
    <w:rsid w:val="00EA08EA"/>
    <w:rsid w:val="00EA3382"/>
    <w:rsid w:val="00EB1B6B"/>
    <w:rsid w:val="00EC447A"/>
    <w:rsid w:val="00ED026E"/>
    <w:rsid w:val="00ED382B"/>
    <w:rsid w:val="00ED4649"/>
    <w:rsid w:val="00ED4A2A"/>
    <w:rsid w:val="00EE17D1"/>
    <w:rsid w:val="00EE28B5"/>
    <w:rsid w:val="00EE3924"/>
    <w:rsid w:val="00EE7B68"/>
    <w:rsid w:val="00EF0BF4"/>
    <w:rsid w:val="00EF4377"/>
    <w:rsid w:val="00F1764F"/>
    <w:rsid w:val="00F22A2E"/>
    <w:rsid w:val="00F244D4"/>
    <w:rsid w:val="00F343C7"/>
    <w:rsid w:val="00F4160F"/>
    <w:rsid w:val="00F44C9D"/>
    <w:rsid w:val="00F47A79"/>
    <w:rsid w:val="00F606F9"/>
    <w:rsid w:val="00F740DC"/>
    <w:rsid w:val="00F743D5"/>
    <w:rsid w:val="00F86831"/>
    <w:rsid w:val="00F951AC"/>
    <w:rsid w:val="00FC2CDB"/>
    <w:rsid w:val="00FC2DED"/>
    <w:rsid w:val="00FC7997"/>
    <w:rsid w:val="00FD21D0"/>
    <w:rsid w:val="00FD516F"/>
    <w:rsid w:val="00FE6743"/>
    <w:rsid w:val="00FF282E"/>
    <w:rsid w:val="00FF51E9"/>
    <w:rsid w:val="00FF6D03"/>
    <w:rsid w:val="026B1241"/>
    <w:rsid w:val="045F5E06"/>
    <w:rsid w:val="093394A0"/>
    <w:rsid w:val="0F771ACA"/>
    <w:rsid w:val="0F922DE7"/>
    <w:rsid w:val="12712D03"/>
    <w:rsid w:val="143D611F"/>
    <w:rsid w:val="197ECBD1"/>
    <w:rsid w:val="1D76AE46"/>
    <w:rsid w:val="1EBB589A"/>
    <w:rsid w:val="23251134"/>
    <w:rsid w:val="25C6E845"/>
    <w:rsid w:val="2C47F0D2"/>
    <w:rsid w:val="2DC7914C"/>
    <w:rsid w:val="2E01A9ED"/>
    <w:rsid w:val="32CC49C4"/>
    <w:rsid w:val="34997688"/>
    <w:rsid w:val="371E6FF5"/>
    <w:rsid w:val="3BA2E016"/>
    <w:rsid w:val="3C115BA5"/>
    <w:rsid w:val="46009574"/>
    <w:rsid w:val="4A53E501"/>
    <w:rsid w:val="4BF7B826"/>
    <w:rsid w:val="50EA62E8"/>
    <w:rsid w:val="520B4E77"/>
    <w:rsid w:val="5380CE90"/>
    <w:rsid w:val="53E9BE91"/>
    <w:rsid w:val="58DF333F"/>
    <w:rsid w:val="5C50DF33"/>
    <w:rsid w:val="5F800F60"/>
    <w:rsid w:val="63B56E77"/>
    <w:rsid w:val="661D629B"/>
    <w:rsid w:val="66848B92"/>
    <w:rsid w:val="698403FF"/>
    <w:rsid w:val="6A67A753"/>
    <w:rsid w:val="6F733210"/>
    <w:rsid w:val="70E5CFD1"/>
    <w:rsid w:val="773AEAA9"/>
    <w:rsid w:val="7B0FCBE5"/>
    <w:rsid w:val="7EDC3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10C3D0"/>
  <w15:chartTrackingRefBased/>
  <w15:docId w15:val="{DE560264-A031-42B0-B443-FC4F6E6DE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02BE8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5FC8"/>
    <w:pPr>
      <w:ind w:left="720"/>
      <w:contextualSpacing/>
    </w:pPr>
  </w:style>
  <w:style w:type="character" w:styleId="ui-provider" w:customStyle="1">
    <w:name w:val="ui-provider"/>
    <w:basedOn w:val="DefaultParagraphFont"/>
    <w:rsid w:val="006141E1"/>
  </w:style>
  <w:style w:type="paragraph" w:styleId="Header">
    <w:name w:val="header"/>
    <w:basedOn w:val="Normal"/>
    <w:link w:val="HeaderChar"/>
    <w:uiPriority w:val="99"/>
    <w:unhideWhenUsed/>
    <w:rsid w:val="003338B1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338B1"/>
  </w:style>
  <w:style w:type="paragraph" w:styleId="Footer">
    <w:name w:val="footer"/>
    <w:basedOn w:val="Normal"/>
    <w:link w:val="FooterChar"/>
    <w:uiPriority w:val="99"/>
    <w:unhideWhenUsed/>
    <w:rsid w:val="003338B1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338B1"/>
  </w:style>
  <w:style w:type="table" w:styleId="TableGrid">
    <w:name w:val="Table Grid"/>
    <w:basedOn w:val="TableNormal"/>
    <w:uiPriority w:val="39"/>
    <w:rsid w:val="003338B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evision">
    <w:name w:val="Revision"/>
    <w:hidden/>
    <w:uiPriority w:val="99"/>
    <w:semiHidden/>
    <w:rsid w:val="00E02B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2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microsoft.com/office/2020/10/relationships/intelligence" Target="intelligence2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E6B353E5CE7498FB30648DC65BA38" ma:contentTypeVersion="4" ma:contentTypeDescription="Create a new document." ma:contentTypeScope="" ma:versionID="c2f1b227d13528a6d6e83d626a92afe3">
  <xsd:schema xmlns:xsd="http://www.w3.org/2001/XMLSchema" xmlns:xs="http://www.w3.org/2001/XMLSchema" xmlns:p="http://schemas.microsoft.com/office/2006/metadata/properties" xmlns:ns2="3b9bd372-8fc5-45fb-a41d-7d174c281789" targetNamespace="http://schemas.microsoft.com/office/2006/metadata/properties" ma:root="true" ma:fieldsID="6cd9115436008f6296fdcca949d46614" ns2:_="">
    <xsd:import namespace="3b9bd372-8fc5-45fb-a41d-7d174c2817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9bd372-8fc5-45fb-a41d-7d174c2817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C0570-156D-4735-9CA9-9116C4E08BE5}">
  <ds:schemaRefs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terms/"/>
    <ds:schemaRef ds:uri="3b9bd372-8fc5-45fb-a41d-7d174c281789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09F468C-4341-4764-81B6-4681D1387C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9bd372-8fc5-45fb-a41d-7d174c2817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F51246-BCC8-4979-9F97-EF1ECB57E2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5E1B86-70CB-4557-B342-5C6A69ABC54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450fc49-f14b-4562-9b6a-03faee2a42c4}" enabled="0" method="" siteId="{3450fc49-f14b-4562-9b6a-03faee2a42c4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Pay.UK Ltd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Khishi Ganbold</dc:creator>
  <keywords/>
  <dc:description/>
  <lastModifiedBy>Mark Jones</lastModifiedBy>
  <revision>173</revision>
  <dcterms:created xsi:type="dcterms:W3CDTF">2024-08-09T09:40:00.0000000Z</dcterms:created>
  <dcterms:modified xsi:type="dcterms:W3CDTF">2024-08-14T09:30:56.9861335Z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0x0101003E5E6B353E5CE7498FB30648DC65BA38</vt:lpwstr>
  </property>
</Properties>
</file>